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F878E" w14:textId="5CCC6959" w:rsidR="00D4050C" w:rsidRDefault="00D4050C" w:rsidP="00D4050C">
      <w:pPr>
        <w:spacing w:line="276" w:lineRule="auto"/>
        <w:ind w:left="720" w:hanging="720"/>
        <w:rPr>
          <w:rFonts w:ascii="WORK SANS MEDIUM ROMAN" w:hAnsi="WORK SANS MEDIUM ROMAN"/>
          <w:b/>
          <w:bCs/>
          <w:sz w:val="32"/>
          <w:szCs w:val="32"/>
          <w:lang w:val="nl-BE"/>
        </w:rPr>
      </w:pPr>
      <w:r w:rsidRPr="00786A61">
        <w:rPr>
          <w:rFonts w:ascii="WORK SANS MEDIUM ROMAN" w:hAnsi="WORK SANS MEDIUM ROMAN"/>
          <w:b/>
          <w:bCs/>
          <w:sz w:val="32"/>
          <w:szCs w:val="32"/>
          <w:lang w:val="nl-BE"/>
        </w:rPr>
        <w:t>Dilea</w:t>
      </w:r>
      <w:r>
        <w:rPr>
          <w:rFonts w:ascii="WORK SANS MEDIUM ROMAN" w:hAnsi="WORK SANS MEDIUM ROMAN"/>
          <w:b/>
          <w:bCs/>
          <w:sz w:val="32"/>
          <w:szCs w:val="32"/>
          <w:lang w:val="nl-BE"/>
        </w:rPr>
        <w:t xml:space="preserve"> Zero Lactose: </w:t>
      </w:r>
      <w:r w:rsidRPr="00786A61">
        <w:rPr>
          <w:rFonts w:ascii="WORK SANS MEDIUM ROMAN" w:hAnsi="WORK SANS MEDIUM ROMAN"/>
          <w:b/>
          <w:bCs/>
          <w:sz w:val="32"/>
          <w:szCs w:val="32"/>
          <w:lang w:val="nl-BE"/>
        </w:rPr>
        <w:t>lekker</w:t>
      </w:r>
      <w:r>
        <w:rPr>
          <w:rFonts w:ascii="WORK SANS MEDIUM ROMAN" w:hAnsi="WORK SANS MEDIUM ROMAN"/>
          <w:b/>
          <w:bCs/>
          <w:sz w:val="32"/>
          <w:szCs w:val="32"/>
          <w:lang w:val="nl-BE"/>
        </w:rPr>
        <w:t xml:space="preserve"> en licht verteerbaar </w:t>
      </w:r>
    </w:p>
    <w:p w14:paraId="5910582F" w14:textId="77777777" w:rsidR="00D4050C" w:rsidRDefault="00D4050C" w:rsidP="00D4050C">
      <w:pPr>
        <w:spacing w:line="276" w:lineRule="auto"/>
        <w:ind w:left="720" w:hanging="720"/>
        <w:rPr>
          <w:rFonts w:ascii="WORK SANS MEDIUM ROMAN" w:hAnsi="WORK SANS MEDIUM ROMAN"/>
          <w:b/>
          <w:bCs/>
          <w:sz w:val="28"/>
          <w:szCs w:val="28"/>
          <w:lang w:val="nl-BE"/>
        </w:rPr>
      </w:pPr>
    </w:p>
    <w:p w14:paraId="6313D7D1" w14:textId="77777777" w:rsidR="00D4050C" w:rsidRPr="008A3392" w:rsidRDefault="00D4050C" w:rsidP="00D4050C">
      <w:pPr>
        <w:spacing w:line="276" w:lineRule="auto"/>
        <w:ind w:left="720" w:hanging="720"/>
        <w:rPr>
          <w:rFonts w:ascii="WORK SANS MEDIUM ROMAN" w:hAnsi="WORK SANS MEDIUM ROMAN"/>
          <w:b/>
          <w:bCs/>
          <w:sz w:val="28"/>
          <w:szCs w:val="28"/>
          <w:lang w:val="nl-BE"/>
        </w:rPr>
      </w:pPr>
      <w:r>
        <w:rPr>
          <w:rFonts w:ascii="WORK SANS MEDIUM ROMAN" w:hAnsi="WORK SANS MEDIUM ROMAN"/>
          <w:b/>
          <w:bCs/>
          <w:sz w:val="28"/>
          <w:szCs w:val="28"/>
          <w:lang w:val="nl-BE"/>
        </w:rPr>
        <w:t>Het b</w:t>
      </w:r>
      <w:r w:rsidRPr="008A3392">
        <w:rPr>
          <w:rFonts w:ascii="WORK SANS MEDIUM ROMAN" w:hAnsi="WORK SANS MEDIUM ROMAN"/>
          <w:b/>
          <w:bCs/>
          <w:sz w:val="28"/>
          <w:szCs w:val="28"/>
          <w:lang w:val="nl-BE"/>
        </w:rPr>
        <w:t>reedste gamma 100% lactosevrije producten</w:t>
      </w:r>
      <w:r>
        <w:rPr>
          <w:rFonts w:ascii="WORK SANS MEDIUM ROMAN" w:hAnsi="WORK SANS MEDIUM ROMAN"/>
          <w:b/>
          <w:bCs/>
          <w:sz w:val="28"/>
          <w:szCs w:val="28"/>
          <w:lang w:val="nl-BE"/>
        </w:rPr>
        <w:t>, da’s zorgeloos genieten voor iedereen!</w:t>
      </w:r>
    </w:p>
    <w:p w14:paraId="0B4B577A" w14:textId="77777777" w:rsidR="00D4050C" w:rsidRPr="008A3392" w:rsidRDefault="00D4050C" w:rsidP="00D4050C">
      <w:pPr>
        <w:spacing w:line="276" w:lineRule="auto"/>
        <w:ind w:left="720" w:hanging="720"/>
        <w:rPr>
          <w:rFonts w:ascii="WORK SANS MEDIUM ROMAN" w:hAnsi="WORK SANS MEDIUM ROMAN"/>
          <w:b/>
          <w:bCs/>
          <w:sz w:val="21"/>
          <w:szCs w:val="21"/>
          <w:lang w:val="nl-BE"/>
        </w:rPr>
      </w:pPr>
    </w:p>
    <w:p w14:paraId="6467A209" w14:textId="77777777" w:rsidR="00D4050C" w:rsidRDefault="00D4050C" w:rsidP="00D4050C">
      <w:pPr>
        <w:spacing w:line="276" w:lineRule="auto"/>
        <w:ind w:left="720" w:hanging="720"/>
        <w:rPr>
          <w:rFonts w:ascii="WORK SANS MEDIUM ROMAN" w:hAnsi="WORK SANS MEDIUM ROMAN"/>
          <w:b/>
          <w:bCs/>
          <w:lang w:val="nl-BE"/>
        </w:rPr>
      </w:pPr>
      <w:r w:rsidRPr="00786A61">
        <w:rPr>
          <w:rFonts w:ascii="WORK SANS MEDIUM ROMAN" w:hAnsi="WORK SANS MEDIUM ROMAN"/>
          <w:b/>
          <w:bCs/>
          <w:lang w:val="nl-BE"/>
        </w:rPr>
        <w:t xml:space="preserve">Een wolkje melk in de koffie, een kom ontbijtgranen met een scheut melk, een </w:t>
      </w:r>
      <w:r>
        <w:rPr>
          <w:rFonts w:ascii="WORK SANS MEDIUM ROMAN" w:hAnsi="WORK SANS MEDIUM ROMAN"/>
          <w:b/>
          <w:bCs/>
          <w:lang w:val="nl-BE"/>
        </w:rPr>
        <w:t xml:space="preserve">zomerse salade tomaat-mozzarella, een dampende ovenschotel inclusief onweerstaanbaar kaaskorstje… Mensen die lactose moeilijk verteren hoeven al dit lekkers niet te missen. Gelukkig maar! Want het </w:t>
      </w:r>
      <w:r w:rsidRPr="00786A61">
        <w:rPr>
          <w:rFonts w:ascii="WORK SANS MEDIUM ROMAN" w:hAnsi="WORK SANS MEDIUM ROMAN"/>
          <w:b/>
          <w:bCs/>
          <w:lang w:val="nl-BE"/>
        </w:rPr>
        <w:t xml:space="preserve">ruime </w:t>
      </w:r>
      <w:r>
        <w:rPr>
          <w:rFonts w:ascii="WORK SANS MEDIUM ROMAN" w:hAnsi="WORK SANS MEDIUM ROMAN"/>
          <w:b/>
          <w:bCs/>
          <w:lang w:val="nl-BE"/>
        </w:rPr>
        <w:t xml:space="preserve">100% </w:t>
      </w:r>
      <w:r w:rsidRPr="00786A61">
        <w:rPr>
          <w:rFonts w:ascii="WORK SANS MEDIUM ROMAN" w:hAnsi="WORK SANS MEDIUM ROMAN"/>
          <w:b/>
          <w:bCs/>
          <w:lang w:val="nl-BE"/>
        </w:rPr>
        <w:t>lactosevrije gamma van Dilea</w:t>
      </w:r>
      <w:r>
        <w:rPr>
          <w:rFonts w:ascii="WORK SANS MEDIUM ROMAN" w:hAnsi="WORK SANS MEDIUM ROMAN"/>
          <w:b/>
          <w:bCs/>
          <w:lang w:val="nl-BE"/>
        </w:rPr>
        <w:t xml:space="preserve"> Zero Lactose heeft de authentieke smaak van melk én is toch licht verteerbaar. Bovendien hebben de producten dezelfde gezondheidsvoordelen als klassieke zuivel.</w:t>
      </w:r>
    </w:p>
    <w:p w14:paraId="76C00E61" w14:textId="77777777" w:rsidR="00D4050C" w:rsidRPr="00786A61" w:rsidRDefault="00D4050C" w:rsidP="00D4050C">
      <w:pPr>
        <w:spacing w:line="276" w:lineRule="auto"/>
        <w:rPr>
          <w:rFonts w:ascii="WORK SANS MEDIUM ROMAN" w:hAnsi="WORK SANS MEDIUM ROMAN"/>
          <w:color w:val="000000" w:themeColor="text1"/>
          <w:lang w:val="nl-BE"/>
        </w:rPr>
      </w:pPr>
    </w:p>
    <w:p w14:paraId="40F49AA5" w14:textId="77777777" w:rsidR="00D4050C" w:rsidRPr="008A3392" w:rsidRDefault="00D4050C" w:rsidP="00D4050C">
      <w:pPr>
        <w:spacing w:line="276" w:lineRule="auto"/>
        <w:rPr>
          <w:rFonts w:ascii="WORK SANS MEDIUM ROMAN" w:hAnsi="WORK SANS MEDIUM ROMAN"/>
          <w:b/>
          <w:bCs/>
          <w:color w:val="000000" w:themeColor="text1"/>
          <w:sz w:val="24"/>
          <w:szCs w:val="24"/>
          <w:lang w:val="nl-BE"/>
        </w:rPr>
      </w:pPr>
      <w:r>
        <w:rPr>
          <w:rFonts w:ascii="WORK SANS MEDIUM ROMAN" w:hAnsi="WORK SANS MEDIUM ROMAN"/>
          <w:b/>
          <w:bCs/>
          <w:color w:val="000000" w:themeColor="text1"/>
          <w:sz w:val="24"/>
          <w:szCs w:val="24"/>
          <w:lang w:val="nl-BE"/>
        </w:rPr>
        <w:t>Waarom lactosevrije melkproducten?</w:t>
      </w:r>
    </w:p>
    <w:p w14:paraId="02DD8C14" w14:textId="77777777" w:rsidR="00D4050C" w:rsidRPr="00786A61" w:rsidRDefault="00D4050C" w:rsidP="00D4050C">
      <w:pPr>
        <w:spacing w:line="276" w:lineRule="auto"/>
        <w:rPr>
          <w:rFonts w:ascii="WORK SANS MEDIUM ROMAN" w:hAnsi="WORK SANS MEDIUM ROMAN"/>
          <w:color w:val="000000" w:themeColor="text1"/>
          <w:lang w:val="nl-BE"/>
        </w:rPr>
      </w:pPr>
    </w:p>
    <w:p w14:paraId="08539078" w14:textId="77777777" w:rsidR="00D4050C" w:rsidRPr="00786A61" w:rsidRDefault="00D4050C" w:rsidP="00D4050C">
      <w:pPr>
        <w:pStyle w:val="NormalWeb"/>
        <w:shd w:val="clear" w:color="auto" w:fill="FFFFFF"/>
        <w:spacing w:before="0" w:beforeAutospacing="0" w:line="276" w:lineRule="auto"/>
        <w:rPr>
          <w:rStyle w:val="lev"/>
          <w:rFonts w:ascii="WORK SANS MEDIUM ROMAN" w:hAnsi="WORK SANS MEDIUM ROMAN"/>
          <w:b w:val="0"/>
          <w:bCs w:val="0"/>
          <w:color w:val="000000" w:themeColor="text1"/>
          <w:sz w:val="22"/>
          <w:szCs w:val="22"/>
        </w:rPr>
      </w:pPr>
      <w:r w:rsidRPr="00324159">
        <w:rPr>
          <w:rStyle w:val="lev"/>
          <w:rFonts w:ascii="WORK SANS MEDIUM ROMAN" w:hAnsi="WORK SANS MEDIUM ROMAN"/>
          <w:color w:val="000000" w:themeColor="text1"/>
          <w:sz w:val="22"/>
          <w:szCs w:val="22"/>
        </w:rPr>
        <w:t>Lactose is een suiker die van nature aanwezig is in melk</w:t>
      </w:r>
      <w:r>
        <w:rPr>
          <w:rStyle w:val="lev"/>
          <w:rFonts w:ascii="WORK SANS MEDIUM ROMAN" w:hAnsi="WORK SANS MEDIUM ROMAN"/>
          <w:color w:val="000000" w:themeColor="text1"/>
          <w:sz w:val="22"/>
          <w:szCs w:val="22"/>
        </w:rPr>
        <w:t xml:space="preserve"> </w:t>
      </w:r>
      <w:r w:rsidRPr="00324159">
        <w:rPr>
          <w:rStyle w:val="lev"/>
          <w:rFonts w:ascii="WORK SANS MEDIUM ROMAN" w:hAnsi="WORK SANS MEDIUM ROMAN"/>
          <w:color w:val="000000" w:themeColor="text1"/>
          <w:sz w:val="22"/>
          <w:szCs w:val="22"/>
        </w:rPr>
        <w:t xml:space="preserve">en melkproducten zoals kaas, boter, yoghurt, desserts en room. </w:t>
      </w:r>
      <w:r w:rsidRPr="00786A61">
        <w:rPr>
          <w:rStyle w:val="lev"/>
          <w:rFonts w:ascii="WORK SANS MEDIUM ROMAN" w:hAnsi="WORK SANS MEDIUM ROMAN"/>
          <w:color w:val="000000" w:themeColor="text1"/>
          <w:sz w:val="22"/>
          <w:szCs w:val="22"/>
        </w:rPr>
        <w:t xml:space="preserve">Voor de vertering van lactose is </w:t>
      </w:r>
      <w:r>
        <w:rPr>
          <w:rStyle w:val="lev"/>
          <w:rFonts w:ascii="WORK SANS MEDIUM ROMAN" w:hAnsi="WORK SANS MEDIUM ROMAN"/>
          <w:color w:val="000000" w:themeColor="text1"/>
          <w:sz w:val="22"/>
          <w:szCs w:val="22"/>
        </w:rPr>
        <w:t xml:space="preserve">het enzym </w:t>
      </w:r>
      <w:r w:rsidRPr="007D3A63">
        <w:rPr>
          <w:rStyle w:val="lev"/>
          <w:rFonts w:ascii="WORK SANS MEDIUM ROMAN" w:hAnsi="WORK SANS MEDIUM ROMAN"/>
          <w:color w:val="000000" w:themeColor="text1"/>
          <w:sz w:val="22"/>
          <w:szCs w:val="22"/>
        </w:rPr>
        <w:t xml:space="preserve">lactase nodig. </w:t>
      </w:r>
      <w:r w:rsidRPr="007D3A63">
        <w:rPr>
          <w:rFonts w:ascii="WORK SANS MEDIUM ROMAN" w:hAnsi="WORK SANS MEDIUM ROMAN"/>
          <w:color w:val="000000" w:themeColor="text1"/>
          <w:sz w:val="22"/>
          <w:szCs w:val="22"/>
        </w:rPr>
        <w:t>Wanneer onvoldoende lactase aanwezig is, wordt de lactose niet goed verteerd</w:t>
      </w:r>
      <w:r>
        <w:rPr>
          <w:rFonts w:ascii="WORK SANS MEDIUM ROMAN" w:hAnsi="WORK SANS MEDIUM ROMAN"/>
          <w:color w:val="000000" w:themeColor="text1"/>
          <w:sz w:val="22"/>
          <w:szCs w:val="22"/>
        </w:rPr>
        <w:t xml:space="preserve"> en komt het </w:t>
      </w:r>
      <w:r w:rsidRPr="007D3A63">
        <w:rPr>
          <w:rFonts w:ascii="WORK SANS MEDIUM ROMAN" w:hAnsi="WORK SANS MEDIUM ROMAN"/>
          <w:color w:val="000000" w:themeColor="text1"/>
          <w:sz w:val="22"/>
          <w:szCs w:val="22"/>
        </w:rPr>
        <w:t>onveranderd in de darmen terecht</w:t>
      </w:r>
      <w:r>
        <w:rPr>
          <w:rFonts w:ascii="WORK SANS MEDIUM ROMAN" w:hAnsi="WORK SANS MEDIUM ROMAN"/>
          <w:color w:val="000000" w:themeColor="text1"/>
          <w:sz w:val="22"/>
          <w:szCs w:val="22"/>
        </w:rPr>
        <w:t xml:space="preserve">. Dit zorgt voor ongemakken zoals </w:t>
      </w:r>
      <w:r w:rsidRPr="007D3A63">
        <w:rPr>
          <w:rFonts w:ascii="WORK SANS MEDIUM ROMAN" w:hAnsi="WORK SANS MEDIUM ROMAN"/>
          <w:color w:val="000000" w:themeColor="text1"/>
          <w:sz w:val="22"/>
          <w:szCs w:val="22"/>
        </w:rPr>
        <w:t>opgeblazen</w:t>
      </w:r>
      <w:r w:rsidRPr="00786A61">
        <w:rPr>
          <w:rFonts w:ascii="WORK SANS MEDIUM ROMAN" w:hAnsi="WORK SANS MEDIUM ROMAN"/>
          <w:color w:val="000000" w:themeColor="text1"/>
          <w:sz w:val="22"/>
          <w:szCs w:val="22"/>
        </w:rPr>
        <w:t xml:space="preserve"> gevoel, krampen</w:t>
      </w:r>
      <w:r>
        <w:rPr>
          <w:rFonts w:ascii="WORK SANS MEDIUM ROMAN" w:hAnsi="WORK SANS MEDIUM ROMAN"/>
          <w:color w:val="000000" w:themeColor="text1"/>
          <w:sz w:val="22"/>
          <w:szCs w:val="22"/>
        </w:rPr>
        <w:t xml:space="preserve"> en</w:t>
      </w:r>
      <w:r w:rsidRPr="00786A61">
        <w:rPr>
          <w:rFonts w:ascii="WORK SANS MEDIUM ROMAN" w:hAnsi="WORK SANS MEDIUM ROMAN"/>
          <w:color w:val="000000" w:themeColor="text1"/>
          <w:sz w:val="22"/>
          <w:szCs w:val="22"/>
        </w:rPr>
        <w:t xml:space="preserve"> winderigheid</w:t>
      </w:r>
      <w:r>
        <w:rPr>
          <w:rFonts w:ascii="WORK SANS MEDIUM ROMAN" w:hAnsi="WORK SANS MEDIUM ROMAN"/>
          <w:color w:val="000000" w:themeColor="text1"/>
          <w:sz w:val="22"/>
          <w:szCs w:val="22"/>
        </w:rPr>
        <w:t>. N</w:t>
      </w:r>
      <w:r w:rsidRPr="00786A61">
        <w:rPr>
          <w:rFonts w:ascii="WORK SANS MEDIUM ROMAN" w:hAnsi="WORK SANS MEDIUM ROMAN"/>
          <w:color w:val="000000" w:themeColor="text1"/>
          <w:sz w:val="22"/>
          <w:szCs w:val="22"/>
        </w:rPr>
        <w:t>aar schatting 20% van de Belgische bevolking zou lactose slecht vertere</w:t>
      </w:r>
      <w:r>
        <w:rPr>
          <w:rFonts w:ascii="WORK SANS MEDIUM ROMAN" w:hAnsi="WORK SANS MEDIUM ROMAN"/>
          <w:color w:val="000000" w:themeColor="text1"/>
          <w:sz w:val="22"/>
          <w:szCs w:val="22"/>
        </w:rPr>
        <w:t>n</w:t>
      </w:r>
      <w:r w:rsidRPr="00786A61">
        <w:rPr>
          <w:rFonts w:ascii="WORK SANS MEDIUM ROMAN" w:hAnsi="WORK SANS MEDIUM ROMAN"/>
          <w:color w:val="000000" w:themeColor="text1"/>
          <w:sz w:val="22"/>
          <w:szCs w:val="22"/>
        </w:rPr>
        <w:t>.</w:t>
      </w:r>
      <w:r>
        <w:rPr>
          <w:rFonts w:ascii="WORK SANS MEDIUM ROMAN" w:hAnsi="WORK SANS MEDIUM ROMAN"/>
          <w:color w:val="000000" w:themeColor="text1"/>
          <w:sz w:val="22"/>
          <w:szCs w:val="22"/>
        </w:rPr>
        <w:t xml:space="preserve"> De lactaseproductie neemt af met de leeftijd.</w:t>
      </w:r>
    </w:p>
    <w:p w14:paraId="08D9FDBA"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Pr>
          <w:rStyle w:val="lev"/>
          <w:rFonts w:ascii="WORK SANS MEDIUM ROMAN" w:hAnsi="WORK SANS MEDIUM ROMAN"/>
          <w:color w:val="000000" w:themeColor="text1"/>
          <w:sz w:val="22"/>
          <w:szCs w:val="22"/>
        </w:rPr>
        <w:t>Bij hevige</w:t>
      </w:r>
      <w:r w:rsidRPr="00786A61">
        <w:rPr>
          <w:rStyle w:val="lev"/>
          <w:rFonts w:ascii="WORK SANS MEDIUM ROMAN" w:hAnsi="WORK SANS MEDIUM ROMAN"/>
          <w:color w:val="000000" w:themeColor="text1"/>
          <w:sz w:val="22"/>
          <w:szCs w:val="22"/>
        </w:rPr>
        <w:t xml:space="preserve"> darmklachten kan er </w:t>
      </w:r>
      <w:r w:rsidRPr="00324159">
        <w:rPr>
          <w:rStyle w:val="lev"/>
          <w:rFonts w:ascii="WORK SANS MEDIUM ROMAN" w:hAnsi="WORK SANS MEDIUM ROMAN"/>
          <w:color w:val="000000" w:themeColor="text1"/>
          <w:sz w:val="22"/>
          <w:szCs w:val="22"/>
        </w:rPr>
        <w:t xml:space="preserve">sprake zijn van lactose-intolerantie. Om te weten of je lactose-intolerant bent, ga je best langs bij een arts. </w:t>
      </w:r>
      <w:r>
        <w:rPr>
          <w:rStyle w:val="lev"/>
          <w:rFonts w:ascii="WORK SANS MEDIUM ROMAN" w:hAnsi="WORK SANS MEDIUM ROMAN"/>
          <w:color w:val="000000" w:themeColor="text1"/>
          <w:sz w:val="22"/>
          <w:szCs w:val="22"/>
        </w:rPr>
        <w:t>Bij</w:t>
      </w:r>
      <w:r w:rsidRPr="00786A61">
        <w:rPr>
          <w:rStyle w:val="lev"/>
          <w:rFonts w:ascii="WORK SANS MEDIUM ROMAN" w:hAnsi="WORK SANS MEDIUM ROMAN"/>
          <w:color w:val="000000" w:themeColor="text1"/>
          <w:sz w:val="22"/>
          <w:szCs w:val="22"/>
        </w:rPr>
        <w:t xml:space="preserve"> lactose-intolerantie wordt aangeraden om </w:t>
      </w:r>
      <w:r>
        <w:rPr>
          <w:rStyle w:val="lev"/>
          <w:rFonts w:ascii="WORK SANS MEDIUM ROMAN" w:hAnsi="WORK SANS MEDIUM ROMAN"/>
          <w:color w:val="000000" w:themeColor="text1"/>
          <w:sz w:val="22"/>
          <w:szCs w:val="22"/>
        </w:rPr>
        <w:t xml:space="preserve">melk en </w:t>
      </w:r>
      <w:r w:rsidRPr="00786A61">
        <w:rPr>
          <w:rStyle w:val="lev"/>
          <w:rFonts w:ascii="WORK SANS MEDIUM ROMAN" w:hAnsi="WORK SANS MEDIUM ROMAN"/>
          <w:color w:val="000000" w:themeColor="text1"/>
          <w:sz w:val="22"/>
          <w:szCs w:val="22"/>
        </w:rPr>
        <w:t xml:space="preserve">melkproducten te schrappen uit </w:t>
      </w:r>
      <w:r>
        <w:rPr>
          <w:rStyle w:val="lev"/>
          <w:rFonts w:ascii="WORK SANS MEDIUM ROMAN" w:hAnsi="WORK SANS MEDIUM ROMAN"/>
          <w:color w:val="000000" w:themeColor="text1"/>
          <w:sz w:val="22"/>
          <w:szCs w:val="22"/>
        </w:rPr>
        <w:t>het</w:t>
      </w:r>
      <w:r w:rsidRPr="00786A61">
        <w:rPr>
          <w:rStyle w:val="lev"/>
          <w:rFonts w:ascii="WORK SANS MEDIUM ROMAN" w:hAnsi="WORK SANS MEDIUM ROMAN"/>
          <w:color w:val="000000" w:themeColor="text1"/>
          <w:sz w:val="22"/>
          <w:szCs w:val="22"/>
        </w:rPr>
        <w:t xml:space="preserve"> voedingspatroon.</w:t>
      </w:r>
      <w:r>
        <w:rPr>
          <w:rStyle w:val="lev"/>
          <w:rFonts w:ascii="WORK SANS MEDIUM ROMAN" w:hAnsi="WORK SANS MEDIUM ROMAN"/>
          <w:color w:val="000000" w:themeColor="text1"/>
          <w:sz w:val="22"/>
          <w:szCs w:val="22"/>
        </w:rPr>
        <w:t xml:space="preserve"> Om te blijven genieten van de gezondheidsvoordelen van melk (</w:t>
      </w:r>
      <w:r w:rsidRPr="00324159">
        <w:rPr>
          <w:rFonts w:ascii="WORK SANS MEDIUM ROMAN" w:hAnsi="WORK SANS MEDIUM ROMAN"/>
          <w:color w:val="000000" w:themeColor="text1"/>
          <w:sz w:val="22"/>
          <w:szCs w:val="22"/>
        </w:rPr>
        <w:t>rijk aan eiwitten, mineralen en vitamine</w:t>
      </w:r>
      <w:r>
        <w:rPr>
          <w:rFonts w:ascii="WORK SANS MEDIUM ROMAN" w:hAnsi="WORK SANS MEDIUM ROMAN"/>
          <w:color w:val="000000" w:themeColor="text1"/>
          <w:sz w:val="22"/>
          <w:szCs w:val="22"/>
        </w:rPr>
        <w:t xml:space="preserve">s), bieden lactosevrije melkproducten een lekker en volwaardig </w:t>
      </w:r>
      <w:r w:rsidRPr="00786A61">
        <w:rPr>
          <w:rFonts w:ascii="WORK SANS MEDIUM ROMAN" w:hAnsi="WORK SANS MEDIUM ROMAN"/>
          <w:color w:val="000000" w:themeColor="text1"/>
          <w:sz w:val="22"/>
          <w:szCs w:val="22"/>
        </w:rPr>
        <w:t xml:space="preserve">alternatief. </w:t>
      </w:r>
      <w:r>
        <w:rPr>
          <w:rFonts w:ascii="WORK SANS MEDIUM ROMAN" w:hAnsi="WORK SANS MEDIUM ROMAN"/>
          <w:color w:val="000000" w:themeColor="text1"/>
          <w:sz w:val="22"/>
          <w:szCs w:val="22"/>
        </w:rPr>
        <w:t>Ze zijn ook geschikt voor mensen die geen last hebben van de vertering van lactose.</w:t>
      </w:r>
    </w:p>
    <w:p w14:paraId="2DE78089" w14:textId="77777777" w:rsidR="00D4050C" w:rsidRPr="00A0346F"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u w:val="single"/>
        </w:rPr>
      </w:pPr>
      <w:r w:rsidRPr="00A0346F">
        <w:rPr>
          <w:rFonts w:ascii="WORK SANS MEDIUM ROMAN" w:hAnsi="WORK SANS MEDIUM ROMAN"/>
          <w:color w:val="000000" w:themeColor="text1"/>
          <w:sz w:val="22"/>
          <w:szCs w:val="22"/>
          <w:u w:val="single"/>
        </w:rPr>
        <w:t>Lactose-intolerantie vs. melkallergie</w:t>
      </w:r>
    </w:p>
    <w:p w14:paraId="253AC64A"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color w:val="000000" w:themeColor="text1"/>
          <w:sz w:val="22"/>
          <w:szCs w:val="22"/>
        </w:rPr>
        <w:t>Lactose-intolerantie mag niet verward worden met melkallergie. Dit is een allergie voor het melkeiwit in koemelk, die vooral voorkomt bij baby’s en jonge kinderen en die leidt tot ernstigere symptomen. Mensen die allergisch zijn voor melk</w:t>
      </w:r>
      <w:r>
        <w:rPr>
          <w:rFonts w:ascii="WORK SANS MEDIUM ROMAN" w:hAnsi="WORK SANS MEDIUM ROMAN"/>
          <w:color w:val="000000" w:themeColor="text1"/>
          <w:sz w:val="22"/>
          <w:szCs w:val="22"/>
        </w:rPr>
        <w:t>,</w:t>
      </w:r>
      <w:r w:rsidRPr="00786A61">
        <w:rPr>
          <w:rFonts w:ascii="WORK SANS MEDIUM ROMAN" w:hAnsi="WORK SANS MEDIUM ROMAN"/>
          <w:color w:val="000000" w:themeColor="text1"/>
          <w:sz w:val="22"/>
          <w:szCs w:val="22"/>
        </w:rPr>
        <w:t xml:space="preserve"> moeten alle zuivelproducten uit hun voeding bannen. Zelfs lactosevrije varianten zijn niet toegelaten, omdat die het melkeiwit bevatten waarvoor deze personen allergisch zijn.</w:t>
      </w:r>
    </w:p>
    <w:p w14:paraId="5AD5D282" w14:textId="77777777" w:rsidR="00D4050C" w:rsidRPr="00A0346F"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u w:val="single"/>
        </w:rPr>
      </w:pPr>
      <w:r w:rsidRPr="00A0346F">
        <w:rPr>
          <w:rFonts w:ascii="WORK SANS MEDIUM ROMAN" w:hAnsi="WORK SANS MEDIUM ROMAN"/>
          <w:color w:val="000000" w:themeColor="text1"/>
          <w:sz w:val="22"/>
          <w:szCs w:val="22"/>
          <w:u w:val="single"/>
        </w:rPr>
        <w:t>Lactosevrij vs. plantaardig</w:t>
      </w:r>
    </w:p>
    <w:p w14:paraId="57F9A5F5" w14:textId="60BE69C6" w:rsidR="00D4050C"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Pr>
          <w:rFonts w:ascii="WORK SANS MEDIUM ROMAN" w:hAnsi="WORK SANS MEDIUM ROMAN"/>
          <w:color w:val="000000" w:themeColor="text1"/>
          <w:sz w:val="22"/>
          <w:szCs w:val="22"/>
        </w:rPr>
        <w:t>Lactosevrij is niet hetzelfde als plantaardig. Lactosevrije melkproducten bevatten de</w:t>
      </w:r>
      <w:r w:rsidRPr="00786A61">
        <w:rPr>
          <w:rFonts w:ascii="WORK SANS MEDIUM ROMAN" w:hAnsi="WORK SANS MEDIUM ROMAN"/>
          <w:color w:val="000000" w:themeColor="text1"/>
          <w:sz w:val="22"/>
          <w:szCs w:val="22"/>
        </w:rPr>
        <w:t xml:space="preserve"> goeie eigenschappen</w:t>
      </w:r>
      <w:r>
        <w:rPr>
          <w:rFonts w:ascii="WORK SANS MEDIUM ROMAN" w:hAnsi="WORK SANS MEDIUM ROMAN"/>
          <w:color w:val="000000" w:themeColor="text1"/>
          <w:sz w:val="22"/>
          <w:szCs w:val="22"/>
        </w:rPr>
        <w:t xml:space="preserve"> van </w:t>
      </w:r>
      <w:bookmarkStart w:id="0" w:name="_Hlk125471224"/>
      <w:r>
        <w:rPr>
          <w:rFonts w:ascii="WORK SANS MEDIUM ROMAN" w:hAnsi="WORK SANS MEDIUM ROMAN"/>
          <w:color w:val="000000" w:themeColor="text1"/>
          <w:sz w:val="22"/>
          <w:szCs w:val="22"/>
        </w:rPr>
        <w:t>melk (</w:t>
      </w:r>
      <w:r w:rsidRPr="004A3068">
        <w:rPr>
          <w:rFonts w:ascii="WORK SANS MEDIUM ROMAN" w:hAnsi="WORK SANS MEDIUM ROMAN"/>
          <w:strike/>
          <w:color w:val="FF0000"/>
          <w:sz w:val="22"/>
          <w:szCs w:val="22"/>
          <w:rPrChange w:id="1" w:author="Aurélie Emond" w:date="2023-01-24T16:45:00Z">
            <w:rPr>
              <w:rFonts w:ascii="WORK SANS MEDIUM ROMAN" w:hAnsi="WORK SANS MEDIUM ROMAN"/>
              <w:color w:val="000000" w:themeColor="text1"/>
              <w:sz w:val="22"/>
              <w:szCs w:val="22"/>
            </w:rPr>
          </w:rPrChange>
        </w:rPr>
        <w:t>rijk aan</w:t>
      </w:r>
      <w:r w:rsidRPr="004A3068">
        <w:rPr>
          <w:rFonts w:ascii="WORK SANS MEDIUM ROMAN" w:hAnsi="WORK SANS MEDIUM ROMAN"/>
          <w:color w:val="FF0000"/>
          <w:sz w:val="22"/>
          <w:szCs w:val="22"/>
          <w:rPrChange w:id="2" w:author="Aurélie Emond" w:date="2023-01-24T16:45:00Z">
            <w:rPr>
              <w:rFonts w:ascii="WORK SANS MEDIUM ROMAN" w:hAnsi="WORK SANS MEDIUM ROMAN"/>
              <w:color w:val="000000" w:themeColor="text1"/>
              <w:sz w:val="22"/>
              <w:szCs w:val="22"/>
            </w:rPr>
          </w:rPrChange>
        </w:rPr>
        <w:t xml:space="preserve"> </w:t>
      </w:r>
      <w:r w:rsidRPr="00324159">
        <w:rPr>
          <w:rFonts w:ascii="WORK SANS MEDIUM ROMAN" w:hAnsi="WORK SANS MEDIUM ROMAN"/>
          <w:color w:val="000000" w:themeColor="text1"/>
          <w:sz w:val="22"/>
          <w:szCs w:val="22"/>
        </w:rPr>
        <w:t>hoogwaardige eiwitten, mineralen zoals calcium, fosfor en magnesium, en vitamine</w:t>
      </w:r>
      <w:r>
        <w:rPr>
          <w:rFonts w:ascii="WORK SANS MEDIUM ROMAN" w:hAnsi="WORK SANS MEDIUM ROMAN"/>
          <w:color w:val="000000" w:themeColor="text1"/>
          <w:sz w:val="22"/>
          <w:szCs w:val="22"/>
        </w:rPr>
        <w:t>s</w:t>
      </w:r>
      <w:r w:rsidRPr="00324159">
        <w:rPr>
          <w:rFonts w:ascii="WORK SANS MEDIUM ROMAN" w:hAnsi="WORK SANS MEDIUM ROMAN"/>
          <w:color w:val="000000" w:themeColor="text1"/>
          <w:sz w:val="22"/>
          <w:szCs w:val="22"/>
        </w:rPr>
        <w:t xml:space="preserve"> A, D en B</w:t>
      </w:r>
      <w:r>
        <w:rPr>
          <w:rFonts w:ascii="WORK SANS MEDIUM ROMAN" w:hAnsi="WORK SANS MEDIUM ROMAN"/>
          <w:color w:val="000000" w:themeColor="text1"/>
          <w:sz w:val="22"/>
          <w:szCs w:val="22"/>
        </w:rPr>
        <w:t>)</w:t>
      </w:r>
      <w:bookmarkEnd w:id="0"/>
      <w:r>
        <w:rPr>
          <w:rFonts w:ascii="WORK SANS MEDIUM ROMAN" w:hAnsi="WORK SANS MEDIUM ROMAN"/>
          <w:color w:val="000000" w:themeColor="text1"/>
          <w:sz w:val="22"/>
          <w:szCs w:val="22"/>
        </w:rPr>
        <w:t>, zonder de nadelen van lactose</w:t>
      </w:r>
      <w:r w:rsidRPr="00786A61">
        <w:rPr>
          <w:rFonts w:ascii="WORK SANS MEDIUM ROMAN" w:hAnsi="WORK SANS MEDIUM ROMAN"/>
          <w:color w:val="000000" w:themeColor="text1"/>
          <w:sz w:val="22"/>
          <w:szCs w:val="22"/>
        </w:rPr>
        <w:t>.</w:t>
      </w:r>
      <w:r>
        <w:rPr>
          <w:rFonts w:ascii="WORK SANS MEDIUM ROMAN" w:hAnsi="WORK SANS MEDIUM ROMAN"/>
          <w:color w:val="000000" w:themeColor="text1"/>
          <w:sz w:val="22"/>
          <w:szCs w:val="22"/>
        </w:rPr>
        <w:t xml:space="preserve"> </w:t>
      </w:r>
      <w:r w:rsidRPr="00786A61">
        <w:rPr>
          <w:rFonts w:ascii="WORK SANS MEDIUM ROMAN" w:hAnsi="WORK SANS MEDIUM ROMAN"/>
          <w:color w:val="000000" w:themeColor="text1"/>
          <w:sz w:val="22"/>
          <w:szCs w:val="22"/>
        </w:rPr>
        <w:t xml:space="preserve">Plantaardige </w:t>
      </w:r>
      <w:r>
        <w:rPr>
          <w:rFonts w:ascii="WORK SANS MEDIUM ROMAN" w:hAnsi="WORK SANS MEDIUM ROMAN"/>
          <w:color w:val="000000" w:themeColor="text1"/>
          <w:sz w:val="22"/>
          <w:szCs w:val="22"/>
        </w:rPr>
        <w:t xml:space="preserve">melkvervangers </w:t>
      </w:r>
      <w:r>
        <w:rPr>
          <w:rFonts w:ascii="WORK SANS MEDIUM ROMAN" w:hAnsi="WORK SANS MEDIUM ROMAN"/>
          <w:color w:val="000000" w:themeColor="text1"/>
          <w:sz w:val="22"/>
          <w:szCs w:val="22"/>
        </w:rPr>
        <w:lastRenderedPageBreak/>
        <w:t>hebben een andere samenstelling dan melkproducten</w:t>
      </w:r>
      <w:ins w:id="3" w:author="Josefien De Bock" w:date="2023-01-24T14:22:00Z">
        <w:r w:rsidR="008B1F89">
          <w:rPr>
            <w:rFonts w:ascii="WORK SANS MEDIUM ROMAN" w:hAnsi="WORK SANS MEDIUM ROMAN"/>
            <w:color w:val="000000" w:themeColor="text1"/>
            <w:sz w:val="22"/>
            <w:szCs w:val="22"/>
          </w:rPr>
          <w:t>, waardoor ze n</w:t>
        </w:r>
      </w:ins>
      <w:ins w:id="4" w:author="Josefien De Bock" w:date="2023-01-24T14:23:00Z">
        <w:r w:rsidR="008B1F89">
          <w:rPr>
            <w:rFonts w:ascii="WORK SANS MEDIUM ROMAN" w:hAnsi="WORK SANS MEDIUM ROMAN"/>
            <w:color w:val="000000" w:themeColor="text1"/>
            <w:sz w:val="22"/>
            <w:szCs w:val="22"/>
          </w:rPr>
          <w:t>iet de typische smaak van melk hebben</w:t>
        </w:r>
      </w:ins>
      <w:r>
        <w:rPr>
          <w:rFonts w:ascii="WORK SANS MEDIUM ROMAN" w:hAnsi="WORK SANS MEDIUM ROMAN"/>
          <w:color w:val="000000" w:themeColor="text1"/>
          <w:sz w:val="22"/>
          <w:szCs w:val="22"/>
        </w:rPr>
        <w:t xml:space="preserve">. Om een bepaalde voedingswaarde te bekomen, zijn ze doorgaans verrijkt met calcium en vitamines. Ze bevatten echter ook vaak toegevoegde suikers en </w:t>
      </w:r>
      <w:commentRangeStart w:id="5"/>
      <w:commentRangeStart w:id="6"/>
      <w:r>
        <w:rPr>
          <w:rFonts w:ascii="WORK SANS MEDIUM ROMAN" w:hAnsi="WORK SANS MEDIUM ROMAN"/>
          <w:color w:val="000000" w:themeColor="text1"/>
          <w:sz w:val="22"/>
          <w:szCs w:val="22"/>
        </w:rPr>
        <w:t>aroma’s</w:t>
      </w:r>
      <w:commentRangeEnd w:id="5"/>
      <w:r w:rsidR="0044489F">
        <w:rPr>
          <w:rStyle w:val="Marquedecommentaire"/>
          <w:rFonts w:asciiTheme="minorHAnsi" w:eastAsiaTheme="minorHAnsi" w:hAnsiTheme="minorHAnsi" w:cstheme="minorBidi"/>
        </w:rPr>
        <w:commentReference w:id="5"/>
      </w:r>
      <w:commentRangeEnd w:id="6"/>
      <w:r w:rsidR="008B1F89">
        <w:rPr>
          <w:rStyle w:val="Marquedecommentaire"/>
          <w:rFonts w:asciiTheme="minorHAnsi" w:eastAsiaTheme="minorHAnsi" w:hAnsiTheme="minorHAnsi" w:cstheme="minorBidi"/>
        </w:rPr>
        <w:commentReference w:id="6"/>
      </w:r>
      <w:r>
        <w:rPr>
          <w:rFonts w:ascii="WORK SANS MEDIUM ROMAN" w:hAnsi="WORK SANS MEDIUM ROMAN"/>
          <w:color w:val="000000" w:themeColor="text1"/>
          <w:sz w:val="22"/>
          <w:szCs w:val="22"/>
        </w:rPr>
        <w:t xml:space="preserve">. </w:t>
      </w:r>
    </w:p>
    <w:p w14:paraId="1F6094F4" w14:textId="77777777" w:rsidR="00D4050C" w:rsidRPr="0047203C" w:rsidRDefault="00D4050C" w:rsidP="00D4050C">
      <w:pPr>
        <w:pStyle w:val="NormalWeb"/>
        <w:shd w:val="clear" w:color="auto" w:fill="FFFFFF"/>
        <w:spacing w:before="0" w:beforeAutospacing="0" w:line="276" w:lineRule="auto"/>
        <w:rPr>
          <w:rFonts w:ascii="WORK SANS MEDIUM ROMAN" w:hAnsi="WORK SANS MEDIUM ROMAN"/>
          <w:b/>
          <w:bCs/>
          <w:color w:val="000000" w:themeColor="text1"/>
        </w:rPr>
      </w:pPr>
      <w:r w:rsidRPr="0047203C">
        <w:rPr>
          <w:rFonts w:ascii="WORK SANS MEDIUM ROMAN" w:hAnsi="WORK SANS MEDIUM ROMAN"/>
          <w:b/>
          <w:bCs/>
          <w:color w:val="000000" w:themeColor="text1"/>
        </w:rPr>
        <w:t>Dilea Zero Lactose:</w:t>
      </w:r>
      <w:r>
        <w:rPr>
          <w:rFonts w:ascii="WORK SANS MEDIUM ROMAN" w:hAnsi="WORK SANS MEDIUM ROMAN"/>
          <w:b/>
          <w:bCs/>
          <w:color w:val="000000" w:themeColor="text1"/>
        </w:rPr>
        <w:t xml:space="preserve"> blijf</w:t>
      </w:r>
      <w:r w:rsidRPr="0047203C">
        <w:rPr>
          <w:rFonts w:ascii="WORK SANS MEDIUM ROMAN" w:hAnsi="WORK SANS MEDIUM ROMAN"/>
          <w:b/>
          <w:bCs/>
          <w:color w:val="000000" w:themeColor="text1"/>
        </w:rPr>
        <w:t xml:space="preserve"> genieten van het plezier van melk</w:t>
      </w:r>
    </w:p>
    <w:p w14:paraId="573F0C29"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sz w:val="22"/>
          <w:szCs w:val="22"/>
        </w:rPr>
      </w:pPr>
      <w:r>
        <w:rPr>
          <w:rFonts w:ascii="WORK SANS MEDIUM ROMAN" w:hAnsi="WORK SANS MEDIUM ROMAN"/>
          <w:color w:val="000000" w:themeColor="text1"/>
          <w:sz w:val="22"/>
          <w:szCs w:val="22"/>
        </w:rPr>
        <w:t>Dat je lactose moeilijk verteert,</w:t>
      </w:r>
      <w:r w:rsidRPr="00786A61">
        <w:rPr>
          <w:rFonts w:ascii="WORK SANS MEDIUM ROMAN" w:hAnsi="WORK SANS MEDIUM ROMAN"/>
          <w:color w:val="000000" w:themeColor="text1"/>
          <w:sz w:val="22"/>
          <w:szCs w:val="22"/>
        </w:rPr>
        <w:t xml:space="preserve"> betekent niet dat je niet meer kan genieten van het plezier van melk. </w:t>
      </w:r>
      <w:r>
        <w:rPr>
          <w:rFonts w:ascii="WORK SANS MEDIUM ROMAN" w:hAnsi="WORK SANS MEDIUM ROMAN"/>
          <w:color w:val="000000" w:themeColor="text1"/>
          <w:sz w:val="22"/>
          <w:szCs w:val="22"/>
        </w:rPr>
        <w:t xml:space="preserve">Gelukkig maar! </w:t>
      </w:r>
      <w:r w:rsidRPr="00786A61">
        <w:rPr>
          <w:rFonts w:ascii="WORK SANS MEDIUM ROMAN" w:hAnsi="WORK SANS MEDIUM ROMAN"/>
          <w:color w:val="000000" w:themeColor="text1"/>
          <w:sz w:val="22"/>
          <w:szCs w:val="22"/>
        </w:rPr>
        <w:t xml:space="preserve">Met lactosevrije melkproducten </w:t>
      </w:r>
      <w:r>
        <w:rPr>
          <w:rFonts w:ascii="WORK SANS MEDIUM ROMAN" w:hAnsi="WORK SANS MEDIUM ROMAN"/>
          <w:color w:val="000000" w:themeColor="text1"/>
          <w:sz w:val="22"/>
          <w:szCs w:val="22"/>
        </w:rPr>
        <w:t>blijf</w:t>
      </w:r>
      <w:r w:rsidRPr="00786A61">
        <w:rPr>
          <w:rFonts w:ascii="WORK SANS MEDIUM ROMAN" w:hAnsi="WORK SANS MEDIUM ROMAN"/>
          <w:color w:val="000000" w:themeColor="text1"/>
          <w:sz w:val="22"/>
          <w:szCs w:val="22"/>
        </w:rPr>
        <w:t xml:space="preserve"> je dezelfde </w:t>
      </w:r>
      <w:r>
        <w:rPr>
          <w:rFonts w:ascii="WORK SANS MEDIUM ROMAN" w:hAnsi="WORK SANS MEDIUM ROMAN"/>
          <w:color w:val="000000" w:themeColor="text1"/>
          <w:sz w:val="22"/>
          <w:szCs w:val="22"/>
        </w:rPr>
        <w:t>klassiekers</w:t>
      </w:r>
      <w:r w:rsidRPr="00786A61">
        <w:rPr>
          <w:rFonts w:ascii="WORK SANS MEDIUM ROMAN" w:hAnsi="WORK SANS MEDIUM ROMAN"/>
          <w:color w:val="000000" w:themeColor="text1"/>
          <w:sz w:val="22"/>
          <w:szCs w:val="22"/>
        </w:rPr>
        <w:t xml:space="preserve"> klaarmaken met room, boter, kaas, melk… </w:t>
      </w:r>
      <w:r>
        <w:rPr>
          <w:rFonts w:ascii="WORK SANS MEDIUM ROMAN" w:hAnsi="WORK SANS MEDIUM ROMAN"/>
          <w:color w:val="000000" w:themeColor="text1"/>
          <w:sz w:val="22"/>
          <w:szCs w:val="22"/>
        </w:rPr>
        <w:t xml:space="preserve">Een smakelijke boterham met kaas, </w:t>
      </w:r>
      <w:r w:rsidRPr="00786A61">
        <w:rPr>
          <w:rFonts w:ascii="WORK SANS MEDIUM ROMAN" w:hAnsi="WORK SANS MEDIUM ROMAN"/>
          <w:sz w:val="22"/>
          <w:szCs w:val="22"/>
        </w:rPr>
        <w:t xml:space="preserve">een </w:t>
      </w:r>
      <w:r>
        <w:rPr>
          <w:rFonts w:ascii="WORK SANS MEDIUM ROMAN" w:hAnsi="WORK SANS MEDIUM ROMAN"/>
          <w:sz w:val="22"/>
          <w:szCs w:val="22"/>
        </w:rPr>
        <w:t>yoghurtbowl met granola en vers fruit om de dag goed te starten</w:t>
      </w:r>
      <w:r w:rsidRPr="00786A61">
        <w:rPr>
          <w:rFonts w:ascii="WORK SANS MEDIUM ROMAN" w:hAnsi="WORK SANS MEDIUM ROMAN"/>
          <w:sz w:val="22"/>
          <w:szCs w:val="22"/>
        </w:rPr>
        <w:t xml:space="preserve">, </w:t>
      </w:r>
      <w:r>
        <w:rPr>
          <w:rFonts w:ascii="WORK SANS MEDIUM ROMAN" w:hAnsi="WORK SANS MEDIUM ROMAN"/>
          <w:sz w:val="22"/>
          <w:szCs w:val="22"/>
        </w:rPr>
        <w:t>een warme chocolademelk op een koude dag, een vleugje room in de soep als finishing touch</w:t>
      </w:r>
      <w:r w:rsidRPr="00786A61">
        <w:rPr>
          <w:rFonts w:ascii="WORK SANS MEDIUM ROMAN" w:hAnsi="WORK SANS MEDIUM ROMAN"/>
          <w:sz w:val="22"/>
          <w:szCs w:val="22"/>
        </w:rPr>
        <w:t xml:space="preserve">: </w:t>
      </w:r>
      <w:r>
        <w:rPr>
          <w:rFonts w:ascii="WORK SANS MEDIUM ROMAN" w:hAnsi="WORK SANS MEDIUM ROMAN"/>
          <w:sz w:val="22"/>
          <w:szCs w:val="22"/>
        </w:rPr>
        <w:t>met</w:t>
      </w:r>
      <w:r w:rsidRPr="00786A61">
        <w:rPr>
          <w:rFonts w:ascii="WORK SANS MEDIUM ROMAN" w:hAnsi="WORK SANS MEDIUM ROMAN"/>
          <w:sz w:val="22"/>
          <w:szCs w:val="22"/>
        </w:rPr>
        <w:t xml:space="preserve"> het ruime gamma van Dilea </w:t>
      </w:r>
      <w:r>
        <w:rPr>
          <w:rFonts w:ascii="WORK SANS MEDIUM ROMAN" w:hAnsi="WORK SANS MEDIUM ROMAN"/>
          <w:sz w:val="22"/>
          <w:szCs w:val="22"/>
        </w:rPr>
        <w:t xml:space="preserve">Zero Lactose </w:t>
      </w:r>
      <w:r w:rsidRPr="00786A61">
        <w:rPr>
          <w:rFonts w:ascii="WORK SANS MEDIUM ROMAN" w:hAnsi="WORK SANS MEDIUM ROMAN"/>
          <w:sz w:val="22"/>
          <w:szCs w:val="22"/>
        </w:rPr>
        <w:t xml:space="preserve">hoef je </w:t>
      </w:r>
      <w:r>
        <w:rPr>
          <w:rFonts w:ascii="WORK SANS MEDIUM ROMAN" w:hAnsi="WORK SANS MEDIUM ROMAN"/>
          <w:sz w:val="22"/>
          <w:szCs w:val="22"/>
        </w:rPr>
        <w:t>al dit lekkers</w:t>
      </w:r>
      <w:r w:rsidRPr="00786A61">
        <w:rPr>
          <w:rFonts w:ascii="WORK SANS MEDIUM ROMAN" w:hAnsi="WORK SANS MEDIUM ROMAN"/>
          <w:sz w:val="22"/>
          <w:szCs w:val="22"/>
        </w:rPr>
        <w:t xml:space="preserve"> niet te missen!</w:t>
      </w:r>
    </w:p>
    <w:p w14:paraId="28C27197" w14:textId="77777777" w:rsidR="00D4050C" w:rsidRPr="00786A61" w:rsidRDefault="00D4050C"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sz w:val="22"/>
          <w:szCs w:val="22"/>
        </w:rPr>
        <w:t>Volledig lactosevrij</w:t>
      </w:r>
    </w:p>
    <w:p w14:paraId="468C6886" w14:textId="77777777" w:rsidR="00D4050C" w:rsidRPr="00786A61" w:rsidRDefault="00D4050C"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sz w:val="22"/>
          <w:szCs w:val="22"/>
        </w:rPr>
        <w:t>Dezelfde authentieke smaak en gebruikswijze als traditionele melk</w:t>
      </w:r>
    </w:p>
    <w:p w14:paraId="1392BF23" w14:textId="77777777" w:rsidR="00D4050C" w:rsidRPr="00786A61" w:rsidRDefault="00D4050C"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sz w:val="22"/>
          <w:szCs w:val="22"/>
        </w:rPr>
        <w:t>Licht verteerbaar</w:t>
      </w:r>
    </w:p>
    <w:p w14:paraId="7FBB6F1D" w14:textId="79C48BE3" w:rsidR="00D4050C" w:rsidRPr="00786A61" w:rsidRDefault="004A3068"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ins w:id="7" w:author="Aurélie Emond" w:date="2023-01-24T16:48:00Z">
        <w:r>
          <w:rPr>
            <w:rFonts w:ascii="WORK SANS MEDIUM ROMAN" w:hAnsi="WORK SANS MEDIUM ROMAN"/>
            <w:sz w:val="22"/>
            <w:szCs w:val="22"/>
          </w:rPr>
          <w:t xml:space="preserve">Met </w:t>
        </w:r>
      </w:ins>
      <w:del w:id="8" w:author="Aurélie Emond" w:date="2023-01-24T16:48:00Z">
        <w:r w:rsidR="00D4050C" w:rsidRPr="00786A61" w:rsidDel="004A3068">
          <w:rPr>
            <w:rFonts w:ascii="WORK SANS MEDIUM ROMAN" w:hAnsi="WORK SANS MEDIUM ROMAN"/>
            <w:sz w:val="22"/>
            <w:szCs w:val="22"/>
          </w:rPr>
          <w:delText xml:space="preserve">Rijk aan </w:delText>
        </w:r>
      </w:del>
      <w:r w:rsidR="00D4050C" w:rsidRPr="00786A61">
        <w:rPr>
          <w:rFonts w:ascii="WORK SANS MEDIUM ROMAN" w:hAnsi="WORK SANS MEDIUM ROMAN"/>
          <w:sz w:val="22"/>
          <w:szCs w:val="22"/>
        </w:rPr>
        <w:t>essentiële voedingsstoffen</w:t>
      </w:r>
      <w:r w:rsidR="00D4050C">
        <w:rPr>
          <w:rFonts w:ascii="WORK SANS MEDIUM ROMAN" w:hAnsi="WORK SANS MEDIUM ROMAN"/>
          <w:sz w:val="22"/>
          <w:szCs w:val="22"/>
        </w:rPr>
        <w:t xml:space="preserve"> (eiwitten, calcium, vitamines)</w:t>
      </w:r>
    </w:p>
    <w:p w14:paraId="54A29DBA" w14:textId="77777777" w:rsidR="00D4050C" w:rsidRPr="00786A61" w:rsidRDefault="00D4050C"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sz w:val="22"/>
          <w:szCs w:val="22"/>
        </w:rPr>
        <w:t xml:space="preserve">Ideaal voor het </w:t>
      </w:r>
      <w:r>
        <w:rPr>
          <w:rFonts w:ascii="WORK SANS MEDIUM ROMAN" w:hAnsi="WORK SANS MEDIUM ROMAN"/>
          <w:sz w:val="22"/>
          <w:szCs w:val="22"/>
        </w:rPr>
        <w:t>hele</w:t>
      </w:r>
      <w:r w:rsidRPr="00786A61">
        <w:rPr>
          <w:rFonts w:ascii="WORK SANS MEDIUM ROMAN" w:hAnsi="WORK SANS MEDIUM ROMAN"/>
          <w:sz w:val="22"/>
          <w:szCs w:val="22"/>
        </w:rPr>
        <w:t xml:space="preserve"> gezin</w:t>
      </w:r>
    </w:p>
    <w:p w14:paraId="7D89BB83" w14:textId="77777777" w:rsidR="00D4050C" w:rsidRPr="00786A61" w:rsidRDefault="00D4050C" w:rsidP="00D4050C">
      <w:pPr>
        <w:pStyle w:val="NormalWeb"/>
        <w:numPr>
          <w:ilvl w:val="0"/>
          <w:numId w:val="1"/>
        </w:numPr>
        <w:shd w:val="clear" w:color="auto" w:fill="FFFFFF"/>
        <w:spacing w:before="0" w:beforeAutospacing="0" w:line="276" w:lineRule="auto"/>
        <w:rPr>
          <w:rFonts w:ascii="WORK SANS MEDIUM ROMAN" w:hAnsi="WORK SANS MEDIUM ROMAN"/>
          <w:color w:val="000000" w:themeColor="text1"/>
          <w:sz w:val="22"/>
          <w:szCs w:val="22"/>
        </w:rPr>
      </w:pPr>
      <w:r>
        <w:rPr>
          <w:rFonts w:ascii="WORK SANS MEDIUM ROMAN" w:hAnsi="WORK SANS MEDIUM ROMAN"/>
          <w:color w:val="000000" w:themeColor="text1"/>
          <w:sz w:val="22"/>
          <w:szCs w:val="22"/>
        </w:rPr>
        <w:t>R</w:t>
      </w:r>
      <w:r w:rsidRPr="00786A61">
        <w:rPr>
          <w:rFonts w:ascii="WORK SANS MEDIUM ROMAN" w:hAnsi="WORK SANS MEDIUM ROMAN"/>
          <w:color w:val="000000" w:themeColor="text1"/>
          <w:sz w:val="22"/>
          <w:szCs w:val="22"/>
        </w:rPr>
        <w:t>uim</w:t>
      </w:r>
      <w:r>
        <w:rPr>
          <w:rFonts w:ascii="WORK SANS MEDIUM ROMAN" w:hAnsi="WORK SANS MEDIUM ROMAN"/>
          <w:color w:val="000000" w:themeColor="text1"/>
          <w:sz w:val="22"/>
          <w:szCs w:val="22"/>
        </w:rPr>
        <w:t>ste</w:t>
      </w:r>
      <w:r w:rsidRPr="00786A61">
        <w:rPr>
          <w:rFonts w:ascii="WORK SANS MEDIUM ROMAN" w:hAnsi="WORK SANS MEDIUM ROMAN"/>
          <w:color w:val="000000" w:themeColor="text1"/>
          <w:sz w:val="22"/>
          <w:szCs w:val="22"/>
        </w:rPr>
        <w:t xml:space="preserve"> gamma</w:t>
      </w:r>
      <w:r>
        <w:rPr>
          <w:rFonts w:ascii="WORK SANS MEDIUM ROMAN" w:hAnsi="WORK SANS MEDIUM ROMAN"/>
          <w:color w:val="000000" w:themeColor="text1"/>
          <w:sz w:val="22"/>
          <w:szCs w:val="22"/>
        </w:rPr>
        <w:t xml:space="preserve"> op de markt</w:t>
      </w:r>
      <w:r w:rsidRPr="00786A61">
        <w:rPr>
          <w:rFonts w:ascii="WORK SANS MEDIUM ROMAN" w:hAnsi="WORK SANS MEDIUM ROMAN"/>
          <w:color w:val="000000" w:themeColor="text1"/>
          <w:sz w:val="22"/>
          <w:szCs w:val="22"/>
        </w:rPr>
        <w:t>: melk, boter, room, kaas, yoghurt, desserts</w:t>
      </w:r>
    </w:p>
    <w:p w14:paraId="27EB93B7"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b/>
          <w:bCs/>
          <w:color w:val="000000" w:themeColor="text1"/>
          <w:sz w:val="22"/>
          <w:szCs w:val="22"/>
          <w:u w:val="single"/>
        </w:rPr>
      </w:pPr>
      <w:r w:rsidRPr="00786A61">
        <w:rPr>
          <w:rFonts w:ascii="WORK SANS MEDIUM ROMAN" w:hAnsi="WORK SANS MEDIUM ROMAN"/>
          <w:b/>
          <w:bCs/>
          <w:color w:val="000000" w:themeColor="text1"/>
          <w:sz w:val="22"/>
          <w:szCs w:val="22"/>
          <w:u w:val="single"/>
        </w:rPr>
        <w:t>Volledig lactosevrij</w:t>
      </w:r>
    </w:p>
    <w:p w14:paraId="138EA887"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color w:val="000000" w:themeColor="text1"/>
          <w:sz w:val="22"/>
          <w:szCs w:val="22"/>
        </w:rPr>
        <w:t>De zuivelproducten van Dilea zijn gegarandeerd lactosevrij, in tegenstelling tot lactose-arme producten van andere merken. 100% zorgeloos genieten</w:t>
      </w:r>
      <w:r>
        <w:rPr>
          <w:rFonts w:ascii="WORK SANS MEDIUM ROMAN" w:hAnsi="WORK SANS MEDIUM ROMAN"/>
          <w:color w:val="000000" w:themeColor="text1"/>
          <w:sz w:val="22"/>
          <w:szCs w:val="22"/>
        </w:rPr>
        <w:t xml:space="preserve"> dus!</w:t>
      </w:r>
    </w:p>
    <w:p w14:paraId="62E3FCBC"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b/>
          <w:bCs/>
          <w:color w:val="000000" w:themeColor="text1"/>
          <w:sz w:val="22"/>
          <w:szCs w:val="22"/>
          <w:u w:val="single"/>
        </w:rPr>
      </w:pPr>
      <w:r w:rsidRPr="00786A61">
        <w:rPr>
          <w:rFonts w:ascii="WORK SANS MEDIUM ROMAN" w:hAnsi="WORK SANS MEDIUM ROMAN"/>
          <w:b/>
          <w:bCs/>
          <w:color w:val="000000" w:themeColor="text1"/>
          <w:sz w:val="22"/>
          <w:szCs w:val="22"/>
          <w:u w:val="single"/>
        </w:rPr>
        <w:t>Dezelfde smaak en gebruikswijze als traditionele melk</w:t>
      </w:r>
    </w:p>
    <w:p w14:paraId="5F63B341" w14:textId="5CBBB52C" w:rsidR="00D4050C" w:rsidRPr="00786A61" w:rsidRDefault="00D4050C" w:rsidP="00D4050C">
      <w:pPr>
        <w:pStyle w:val="NormalWeb"/>
        <w:shd w:val="clear" w:color="auto" w:fill="FFFFFF"/>
        <w:spacing w:line="276" w:lineRule="auto"/>
        <w:rPr>
          <w:rFonts w:ascii="WORK SANS MEDIUM ROMAN" w:hAnsi="WORK SANS MEDIUM ROMAN"/>
          <w:color w:val="000000" w:themeColor="text1"/>
          <w:sz w:val="22"/>
          <w:szCs w:val="22"/>
        </w:rPr>
      </w:pPr>
      <w:r>
        <w:rPr>
          <w:rFonts w:ascii="WORK SANS MEDIUM ROMAN" w:hAnsi="WORK SANS MEDIUM ROMAN"/>
          <w:color w:val="000000" w:themeColor="text1"/>
          <w:sz w:val="22"/>
          <w:szCs w:val="22"/>
        </w:rPr>
        <w:t>V</w:t>
      </w:r>
      <w:r w:rsidRPr="00786A61">
        <w:rPr>
          <w:rFonts w:ascii="WORK SANS MEDIUM ROMAN" w:hAnsi="WORK SANS MEDIUM ROMAN"/>
          <w:color w:val="000000" w:themeColor="text1"/>
          <w:sz w:val="22"/>
          <w:szCs w:val="22"/>
        </w:rPr>
        <w:t>erknocht aan de aut</w:t>
      </w:r>
      <w:ins w:id="9" w:author="Aurélie Emond" w:date="2023-01-24T09:01:00Z">
        <w:r w:rsidR="0091443F">
          <w:rPr>
            <w:rFonts w:ascii="WORK SANS MEDIUM ROMAN" w:hAnsi="WORK SANS MEDIUM ROMAN"/>
            <w:color w:val="000000" w:themeColor="text1"/>
            <w:sz w:val="22"/>
            <w:szCs w:val="22"/>
          </w:rPr>
          <w:t>hentieke</w:t>
        </w:r>
      </w:ins>
      <w:del w:id="10" w:author="Aurélie Emond" w:date="2023-01-24T09:01:00Z">
        <w:r w:rsidRPr="00786A61" w:rsidDel="0091443F">
          <w:rPr>
            <w:rFonts w:ascii="WORK SANS MEDIUM ROMAN" w:hAnsi="WORK SANS MEDIUM ROMAN"/>
            <w:color w:val="000000" w:themeColor="text1"/>
            <w:sz w:val="22"/>
            <w:szCs w:val="22"/>
          </w:rPr>
          <w:delText>entieke</w:delText>
        </w:r>
      </w:del>
      <w:r w:rsidRPr="00786A61">
        <w:rPr>
          <w:rFonts w:ascii="WORK SANS MEDIUM ROMAN" w:hAnsi="WORK SANS MEDIUM ROMAN"/>
          <w:color w:val="000000" w:themeColor="text1"/>
          <w:sz w:val="22"/>
          <w:szCs w:val="22"/>
        </w:rPr>
        <w:t xml:space="preserve"> smaak va</w:t>
      </w:r>
      <w:r>
        <w:rPr>
          <w:rFonts w:ascii="WORK SANS MEDIUM ROMAN" w:hAnsi="WORK SANS MEDIUM ROMAN"/>
          <w:color w:val="000000" w:themeColor="text1"/>
          <w:sz w:val="22"/>
          <w:szCs w:val="22"/>
        </w:rPr>
        <w:t>n</w:t>
      </w:r>
      <w:r w:rsidRPr="00786A61">
        <w:rPr>
          <w:rFonts w:ascii="WORK SANS MEDIUM ROMAN" w:hAnsi="WORK SANS MEDIUM ROMAN"/>
          <w:color w:val="000000" w:themeColor="text1"/>
          <w:sz w:val="22"/>
          <w:szCs w:val="22"/>
        </w:rPr>
        <w:t xml:space="preserve"> melk? Doordat Dilea </w:t>
      </w:r>
      <w:r>
        <w:rPr>
          <w:rFonts w:ascii="WORK SANS MEDIUM ROMAN" w:hAnsi="WORK SANS MEDIUM ROMAN"/>
          <w:color w:val="000000" w:themeColor="text1"/>
          <w:sz w:val="22"/>
          <w:szCs w:val="22"/>
        </w:rPr>
        <w:t xml:space="preserve">Zero Lactose </w:t>
      </w:r>
      <w:r w:rsidRPr="00786A61">
        <w:rPr>
          <w:rFonts w:ascii="WORK SANS MEDIUM ROMAN" w:hAnsi="WORK SANS MEDIUM ROMAN"/>
          <w:color w:val="000000" w:themeColor="text1"/>
          <w:sz w:val="22"/>
          <w:szCs w:val="22"/>
        </w:rPr>
        <w:t xml:space="preserve">dezelfde samenstelling heeft als melk, behalve dat de lactose er op natuurlijke manier uit verwijderd is, hoef je die smaak niet te missen! Bovendien </w:t>
      </w:r>
      <w:r>
        <w:rPr>
          <w:rFonts w:ascii="WORK SANS MEDIUM ROMAN" w:hAnsi="WORK SANS MEDIUM ROMAN"/>
          <w:color w:val="000000" w:themeColor="text1"/>
          <w:sz w:val="22"/>
          <w:szCs w:val="22"/>
        </w:rPr>
        <w:t>moet</w:t>
      </w:r>
      <w:r w:rsidRPr="00786A61">
        <w:rPr>
          <w:rFonts w:ascii="WORK SANS MEDIUM ROMAN" w:hAnsi="WORK SANS MEDIUM ROMAN"/>
          <w:color w:val="000000" w:themeColor="text1"/>
          <w:sz w:val="22"/>
          <w:szCs w:val="22"/>
        </w:rPr>
        <w:t xml:space="preserve"> je niet anders gaan koken met </w:t>
      </w:r>
      <w:r>
        <w:rPr>
          <w:rFonts w:ascii="WORK SANS MEDIUM ROMAN" w:hAnsi="WORK SANS MEDIUM ROMAN"/>
          <w:color w:val="000000" w:themeColor="text1"/>
          <w:sz w:val="22"/>
          <w:szCs w:val="22"/>
        </w:rPr>
        <w:t>het</w:t>
      </w:r>
      <w:r w:rsidRPr="00786A61">
        <w:rPr>
          <w:rFonts w:ascii="WORK SANS MEDIUM ROMAN" w:hAnsi="WORK SANS MEDIUM ROMAN"/>
          <w:color w:val="000000" w:themeColor="text1"/>
          <w:sz w:val="22"/>
          <w:szCs w:val="22"/>
        </w:rPr>
        <w:t xml:space="preserve"> lactosevrije </w:t>
      </w:r>
      <w:r>
        <w:rPr>
          <w:rFonts w:ascii="WORK SANS MEDIUM ROMAN" w:hAnsi="WORK SANS MEDIUM ROMAN"/>
          <w:color w:val="000000" w:themeColor="text1"/>
          <w:sz w:val="22"/>
          <w:szCs w:val="22"/>
        </w:rPr>
        <w:t>gamma</w:t>
      </w:r>
      <w:r w:rsidRPr="00786A61">
        <w:rPr>
          <w:rFonts w:ascii="WORK SANS MEDIUM ROMAN" w:hAnsi="WORK SANS MEDIUM ROMAN"/>
          <w:color w:val="000000" w:themeColor="text1"/>
          <w:sz w:val="22"/>
          <w:szCs w:val="22"/>
        </w:rPr>
        <w:t xml:space="preserve"> van Dilea. Je maakt er net dezelfde gerechten mee als met klassieke melkproducten.</w:t>
      </w:r>
      <w:r>
        <w:rPr>
          <w:rFonts w:ascii="WORK SANS MEDIUM ROMAN" w:hAnsi="WORK SANS MEDIUM ROMAN"/>
          <w:color w:val="000000" w:themeColor="text1"/>
          <w:sz w:val="22"/>
          <w:szCs w:val="22"/>
        </w:rPr>
        <w:t xml:space="preserve"> Yummie!</w:t>
      </w:r>
    </w:p>
    <w:p w14:paraId="0EE0A13A" w14:textId="77777777" w:rsidR="00D4050C" w:rsidRPr="00786A61" w:rsidRDefault="00D4050C" w:rsidP="00D4050C">
      <w:pPr>
        <w:pStyle w:val="NormalWeb"/>
        <w:shd w:val="clear" w:color="auto" w:fill="FFFFFF"/>
        <w:spacing w:line="276" w:lineRule="auto"/>
        <w:rPr>
          <w:rFonts w:ascii="WORK SANS MEDIUM ROMAN" w:hAnsi="WORK SANS MEDIUM ROMAN"/>
          <w:b/>
          <w:bCs/>
          <w:color w:val="000000" w:themeColor="text1"/>
          <w:sz w:val="22"/>
          <w:szCs w:val="22"/>
          <w:u w:val="single"/>
        </w:rPr>
      </w:pPr>
      <w:r w:rsidRPr="00786A61">
        <w:rPr>
          <w:rFonts w:ascii="WORK SANS MEDIUM ROMAN" w:hAnsi="WORK SANS MEDIUM ROMAN"/>
          <w:b/>
          <w:bCs/>
          <w:color w:val="000000" w:themeColor="text1"/>
          <w:sz w:val="22"/>
          <w:szCs w:val="22"/>
          <w:u w:val="single"/>
        </w:rPr>
        <w:t>Licht verteerbaar</w:t>
      </w:r>
    </w:p>
    <w:p w14:paraId="5A95F507" w14:textId="77777777" w:rsidR="00D4050C" w:rsidRPr="00786A61" w:rsidRDefault="00D4050C" w:rsidP="00D4050C">
      <w:pPr>
        <w:pStyle w:val="NormalWeb"/>
        <w:shd w:val="clear" w:color="auto" w:fill="FFFFFF"/>
        <w:spacing w:line="276" w:lineRule="auto"/>
        <w:rPr>
          <w:rFonts w:ascii="WORK SANS MEDIUM ROMAN" w:hAnsi="WORK SANS MEDIUM ROMAN"/>
          <w:color w:val="000000" w:themeColor="text1"/>
          <w:sz w:val="22"/>
          <w:szCs w:val="22"/>
        </w:rPr>
      </w:pPr>
      <w:r w:rsidRPr="00786A61">
        <w:rPr>
          <w:rFonts w:ascii="WORK SANS MEDIUM ROMAN" w:hAnsi="WORK SANS MEDIUM ROMAN"/>
          <w:color w:val="000000" w:themeColor="text1"/>
          <w:sz w:val="22"/>
          <w:szCs w:val="22"/>
        </w:rPr>
        <w:t>Doordat de producten van Dilea Zero Lactose geen lactose bevatten, kunnen mensen met lactose-intolerantie ze vlot verteren. Gedaan met ongemakken na het eten</w:t>
      </w:r>
      <w:r>
        <w:rPr>
          <w:rFonts w:ascii="WORK SANS MEDIUM ROMAN" w:hAnsi="WORK SANS MEDIUM ROMAN"/>
          <w:color w:val="000000" w:themeColor="text1"/>
          <w:sz w:val="22"/>
          <w:szCs w:val="22"/>
        </w:rPr>
        <w:t>!</w:t>
      </w:r>
    </w:p>
    <w:p w14:paraId="45E5E7E8" w14:textId="388C6497" w:rsidR="00D4050C" w:rsidRPr="00786A61" w:rsidRDefault="00AD66BE" w:rsidP="00D4050C">
      <w:pPr>
        <w:pStyle w:val="NormalWeb"/>
        <w:shd w:val="clear" w:color="auto" w:fill="FFFFFF"/>
        <w:spacing w:line="276" w:lineRule="auto"/>
        <w:rPr>
          <w:rFonts w:ascii="WORK SANS MEDIUM ROMAN" w:hAnsi="WORK SANS MEDIUM ROMAN"/>
          <w:b/>
          <w:bCs/>
          <w:color w:val="000000" w:themeColor="text1"/>
          <w:sz w:val="22"/>
          <w:szCs w:val="22"/>
          <w:u w:val="single"/>
        </w:rPr>
      </w:pPr>
      <w:ins w:id="11" w:author="Aurélie Emond" w:date="2023-01-24T16:52:00Z">
        <w:r>
          <w:rPr>
            <w:rFonts w:ascii="WORK SANS MEDIUM ROMAN" w:hAnsi="WORK SANS MEDIUM ROMAN"/>
            <w:b/>
            <w:bCs/>
            <w:color w:val="000000" w:themeColor="text1"/>
            <w:sz w:val="22"/>
            <w:szCs w:val="22"/>
            <w:u w:val="single"/>
          </w:rPr>
          <w:t xml:space="preserve">Met </w:t>
        </w:r>
      </w:ins>
      <w:del w:id="12" w:author="Aurélie Emond" w:date="2023-01-24T16:52:00Z">
        <w:r w:rsidR="00D4050C" w:rsidRPr="00786A61" w:rsidDel="00AD66BE">
          <w:rPr>
            <w:rFonts w:ascii="WORK SANS MEDIUM ROMAN" w:hAnsi="WORK SANS MEDIUM ROMAN"/>
            <w:b/>
            <w:bCs/>
            <w:color w:val="000000" w:themeColor="text1"/>
            <w:sz w:val="22"/>
            <w:szCs w:val="22"/>
            <w:u w:val="single"/>
          </w:rPr>
          <w:delText xml:space="preserve">Rijk </w:delText>
        </w:r>
      </w:del>
      <w:del w:id="13" w:author="Aurélie Emond" w:date="2023-01-24T16:53:00Z">
        <w:r w:rsidR="00D4050C" w:rsidRPr="00786A61" w:rsidDel="00D716C8">
          <w:rPr>
            <w:rFonts w:ascii="WORK SANS MEDIUM ROMAN" w:hAnsi="WORK SANS MEDIUM ROMAN"/>
            <w:b/>
            <w:bCs/>
            <w:color w:val="000000" w:themeColor="text1"/>
            <w:sz w:val="22"/>
            <w:szCs w:val="22"/>
            <w:u w:val="single"/>
          </w:rPr>
          <w:delText xml:space="preserve">aan </w:delText>
        </w:r>
      </w:del>
      <w:r w:rsidR="00D4050C" w:rsidRPr="00786A61">
        <w:rPr>
          <w:rFonts w:ascii="WORK SANS MEDIUM ROMAN" w:hAnsi="WORK SANS MEDIUM ROMAN"/>
          <w:b/>
          <w:bCs/>
          <w:color w:val="000000" w:themeColor="text1"/>
          <w:sz w:val="22"/>
          <w:szCs w:val="22"/>
          <w:u w:val="single"/>
        </w:rPr>
        <w:t>essentiële voedingsstoffen</w:t>
      </w:r>
    </w:p>
    <w:p w14:paraId="1FFE8B5F" w14:textId="786DDDEC"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786A61">
        <w:rPr>
          <w:rStyle w:val="lev"/>
          <w:rFonts w:ascii="WORK SANS MEDIUM ROMAN" w:hAnsi="WORK SANS MEDIUM ROMAN"/>
          <w:color w:val="000000" w:themeColor="text1"/>
          <w:sz w:val="22"/>
          <w:szCs w:val="22"/>
        </w:rPr>
        <w:t>Me</w:t>
      </w:r>
      <w:r w:rsidRPr="00786A61">
        <w:rPr>
          <w:rFonts w:ascii="WORK SANS MEDIUM ROMAN" w:hAnsi="WORK SANS MEDIUM ROMAN"/>
          <w:color w:val="000000" w:themeColor="text1"/>
          <w:sz w:val="22"/>
          <w:szCs w:val="22"/>
        </w:rPr>
        <w:t xml:space="preserve">lkproducten </w:t>
      </w:r>
      <w:ins w:id="14" w:author="Aurélie Emond" w:date="2023-01-24T16:49:00Z">
        <w:r w:rsidR="004A3068">
          <w:rPr>
            <w:rFonts w:ascii="WORK SANS MEDIUM ROMAN" w:hAnsi="WORK SANS MEDIUM ROMAN"/>
            <w:color w:val="000000" w:themeColor="text1"/>
            <w:sz w:val="22"/>
            <w:szCs w:val="22"/>
          </w:rPr>
          <w:t xml:space="preserve">bevatten </w:t>
        </w:r>
      </w:ins>
      <w:del w:id="15" w:author="Aurélie Emond" w:date="2023-01-24T16:49:00Z">
        <w:r w:rsidRPr="00786A61" w:rsidDel="004A3068">
          <w:rPr>
            <w:rFonts w:ascii="WORK SANS MEDIUM ROMAN" w:hAnsi="WORK SANS MEDIUM ROMAN"/>
            <w:color w:val="000000" w:themeColor="text1"/>
            <w:sz w:val="22"/>
            <w:szCs w:val="22"/>
          </w:rPr>
          <w:delText xml:space="preserve">zijn rijk aan </w:delText>
        </w:r>
      </w:del>
      <w:r w:rsidRPr="00786A61">
        <w:rPr>
          <w:rFonts w:ascii="WORK SANS MEDIUM ROMAN" w:hAnsi="WORK SANS MEDIUM ROMAN"/>
          <w:color w:val="000000" w:themeColor="text1"/>
          <w:sz w:val="22"/>
          <w:szCs w:val="22"/>
        </w:rPr>
        <w:t>eiwitten, mineralen zoals calcium, fosfor en magnesium, en ook vitamine</w:t>
      </w:r>
      <w:r>
        <w:rPr>
          <w:rFonts w:ascii="WORK SANS MEDIUM ROMAN" w:hAnsi="WORK SANS MEDIUM ROMAN"/>
          <w:color w:val="000000" w:themeColor="text1"/>
          <w:sz w:val="22"/>
          <w:szCs w:val="22"/>
        </w:rPr>
        <w:t>s</w:t>
      </w:r>
      <w:r w:rsidRPr="00786A61">
        <w:rPr>
          <w:rFonts w:ascii="WORK SANS MEDIUM ROMAN" w:hAnsi="WORK SANS MEDIUM ROMAN"/>
          <w:color w:val="000000" w:themeColor="text1"/>
          <w:sz w:val="22"/>
          <w:szCs w:val="22"/>
        </w:rPr>
        <w:t xml:space="preserve"> A, D en B. </w:t>
      </w:r>
      <w:r>
        <w:rPr>
          <w:rFonts w:ascii="WORK SANS MEDIUM ROMAN" w:hAnsi="WORK SANS MEDIUM ROMAN"/>
          <w:color w:val="000000" w:themeColor="text1"/>
          <w:sz w:val="22"/>
          <w:szCs w:val="22"/>
        </w:rPr>
        <w:t>D</w:t>
      </w:r>
      <w:r w:rsidRPr="00786A61">
        <w:rPr>
          <w:rFonts w:ascii="WORK SANS MEDIUM ROMAN" w:hAnsi="WORK SANS MEDIUM ROMAN"/>
          <w:color w:val="000000" w:themeColor="text1"/>
          <w:sz w:val="22"/>
          <w:szCs w:val="22"/>
        </w:rPr>
        <w:t xml:space="preserve">e producten van Dilea Zero </w:t>
      </w:r>
      <w:r>
        <w:rPr>
          <w:rFonts w:ascii="WORK SANS MEDIUM ROMAN" w:hAnsi="WORK SANS MEDIUM ROMAN"/>
          <w:color w:val="000000" w:themeColor="text1"/>
          <w:sz w:val="22"/>
          <w:szCs w:val="22"/>
        </w:rPr>
        <w:t>L</w:t>
      </w:r>
      <w:r w:rsidRPr="00786A61">
        <w:rPr>
          <w:rFonts w:ascii="WORK SANS MEDIUM ROMAN" w:hAnsi="WORK SANS MEDIUM ROMAN"/>
          <w:color w:val="000000" w:themeColor="text1"/>
          <w:sz w:val="22"/>
          <w:szCs w:val="22"/>
        </w:rPr>
        <w:t xml:space="preserve">actose bevatten </w:t>
      </w:r>
      <w:r>
        <w:rPr>
          <w:rFonts w:ascii="WORK SANS MEDIUM ROMAN" w:hAnsi="WORK SANS MEDIUM ROMAN"/>
          <w:color w:val="000000" w:themeColor="text1"/>
          <w:sz w:val="22"/>
          <w:szCs w:val="22"/>
        </w:rPr>
        <w:t>alle</w:t>
      </w:r>
      <w:r w:rsidRPr="00786A61">
        <w:rPr>
          <w:rFonts w:ascii="WORK SANS MEDIUM ROMAN" w:hAnsi="WORK SANS MEDIUM ROMAN"/>
          <w:color w:val="000000" w:themeColor="text1"/>
          <w:sz w:val="22"/>
          <w:szCs w:val="22"/>
        </w:rPr>
        <w:t xml:space="preserve"> essentiële voedingsstoffen van </w:t>
      </w:r>
      <w:r w:rsidRPr="00786A61">
        <w:rPr>
          <w:rFonts w:ascii="WORK SANS MEDIUM ROMAN" w:hAnsi="WORK SANS MEDIUM ROMAN"/>
          <w:color w:val="000000" w:themeColor="text1"/>
          <w:sz w:val="22"/>
          <w:szCs w:val="22"/>
        </w:rPr>
        <w:lastRenderedPageBreak/>
        <w:t xml:space="preserve">melk, maar dan zonder de nadelen van lactose. </w:t>
      </w:r>
      <w:r>
        <w:rPr>
          <w:rFonts w:ascii="WORK SANS MEDIUM ROMAN" w:hAnsi="WORK SANS MEDIUM ROMAN"/>
          <w:color w:val="000000" w:themeColor="text1"/>
          <w:sz w:val="22"/>
          <w:szCs w:val="22"/>
        </w:rPr>
        <w:t>Zo</w:t>
      </w:r>
      <w:r w:rsidRPr="00786A61">
        <w:rPr>
          <w:rFonts w:ascii="WORK SANS MEDIUM ROMAN" w:hAnsi="WORK SANS MEDIUM ROMAN"/>
          <w:color w:val="000000" w:themeColor="text1"/>
          <w:sz w:val="22"/>
          <w:szCs w:val="22"/>
        </w:rPr>
        <w:t xml:space="preserve"> dragen ze bij aan een evenwichtig voedingspatroon en beschermen ze tegen </w:t>
      </w:r>
      <w:r>
        <w:rPr>
          <w:rFonts w:ascii="WORK SANS MEDIUM ROMAN" w:hAnsi="WORK SANS MEDIUM ROMAN"/>
          <w:color w:val="000000" w:themeColor="text1"/>
          <w:sz w:val="22"/>
          <w:szCs w:val="22"/>
        </w:rPr>
        <w:t>voedings</w:t>
      </w:r>
      <w:r w:rsidRPr="00786A61">
        <w:rPr>
          <w:rFonts w:ascii="WORK SANS MEDIUM ROMAN" w:hAnsi="WORK SANS MEDIUM ROMAN"/>
          <w:color w:val="000000" w:themeColor="text1"/>
          <w:sz w:val="22"/>
          <w:szCs w:val="22"/>
        </w:rPr>
        <w:t>tekorten.</w:t>
      </w:r>
    </w:p>
    <w:p w14:paraId="0335780F"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b/>
          <w:bCs/>
          <w:color w:val="000000" w:themeColor="text1"/>
          <w:sz w:val="22"/>
          <w:szCs w:val="22"/>
          <w:u w:val="single"/>
        </w:rPr>
      </w:pPr>
      <w:r w:rsidRPr="00786A61">
        <w:rPr>
          <w:rFonts w:ascii="WORK SANS MEDIUM ROMAN" w:hAnsi="WORK SANS MEDIUM ROMAN"/>
          <w:b/>
          <w:bCs/>
          <w:color w:val="000000" w:themeColor="text1"/>
          <w:sz w:val="22"/>
          <w:szCs w:val="22"/>
          <w:u w:val="single"/>
        </w:rPr>
        <w:t xml:space="preserve">Voor het </w:t>
      </w:r>
      <w:r>
        <w:rPr>
          <w:rFonts w:ascii="WORK SANS MEDIUM ROMAN" w:hAnsi="WORK SANS MEDIUM ROMAN"/>
          <w:b/>
          <w:bCs/>
          <w:color w:val="000000" w:themeColor="text1"/>
          <w:sz w:val="22"/>
          <w:szCs w:val="22"/>
          <w:u w:val="single"/>
        </w:rPr>
        <w:t>hele</w:t>
      </w:r>
      <w:r w:rsidRPr="00786A61">
        <w:rPr>
          <w:rFonts w:ascii="WORK SANS MEDIUM ROMAN" w:hAnsi="WORK SANS MEDIUM ROMAN"/>
          <w:b/>
          <w:bCs/>
          <w:color w:val="000000" w:themeColor="text1"/>
          <w:sz w:val="22"/>
          <w:szCs w:val="22"/>
          <w:u w:val="single"/>
        </w:rPr>
        <w:t xml:space="preserve"> gezin</w:t>
      </w:r>
    </w:p>
    <w:p w14:paraId="354B81EF" w14:textId="7670AF9D"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color w:val="000000" w:themeColor="text1"/>
          <w:sz w:val="22"/>
          <w:szCs w:val="22"/>
        </w:rPr>
        <w:t xml:space="preserve">Doordat ze 100% lactosevrij zijn, zijn de producten van Dilea </w:t>
      </w:r>
      <w:r>
        <w:rPr>
          <w:rFonts w:ascii="WORK SANS MEDIUM ROMAN" w:hAnsi="WORK SANS MEDIUM ROMAN"/>
          <w:color w:val="000000" w:themeColor="text1"/>
          <w:sz w:val="22"/>
          <w:szCs w:val="22"/>
        </w:rPr>
        <w:t xml:space="preserve">Zero Lactose </w:t>
      </w:r>
      <w:r w:rsidRPr="00786A61">
        <w:rPr>
          <w:rFonts w:ascii="WORK SANS MEDIUM ROMAN" w:hAnsi="WORK SANS MEDIUM ROMAN"/>
          <w:color w:val="000000" w:themeColor="text1"/>
          <w:sz w:val="22"/>
          <w:szCs w:val="22"/>
        </w:rPr>
        <w:t xml:space="preserve">geschikt voor mensen met lactose-intolerantie. Ze kunnen uiteraard gebruikt worden door iedereen. </w:t>
      </w:r>
      <w:r>
        <w:rPr>
          <w:rFonts w:ascii="WORK SANS MEDIUM ROMAN" w:hAnsi="WORK SANS MEDIUM ROMAN"/>
          <w:color w:val="000000" w:themeColor="text1"/>
          <w:sz w:val="22"/>
          <w:szCs w:val="22"/>
        </w:rPr>
        <w:t xml:space="preserve">Aparte potjes staan koken omdat </w:t>
      </w:r>
      <w:r w:rsidRPr="00786A61">
        <w:rPr>
          <w:rFonts w:ascii="WORK SANS MEDIUM ROMAN" w:hAnsi="WORK SANS MEDIUM ROMAN"/>
          <w:color w:val="000000" w:themeColor="text1"/>
          <w:sz w:val="22"/>
          <w:szCs w:val="22"/>
        </w:rPr>
        <w:t xml:space="preserve">één iemand </w:t>
      </w:r>
      <w:r>
        <w:rPr>
          <w:rFonts w:ascii="WORK SANS MEDIUM ROMAN" w:hAnsi="WORK SANS MEDIUM ROMAN"/>
          <w:color w:val="000000" w:themeColor="text1"/>
          <w:sz w:val="22"/>
          <w:szCs w:val="22"/>
        </w:rPr>
        <w:t>in het gezin lactose moeilijk verteert</w:t>
      </w:r>
      <w:r w:rsidRPr="00786A61">
        <w:rPr>
          <w:rFonts w:ascii="WORK SANS MEDIUM ROMAN" w:hAnsi="WORK SANS MEDIUM ROMAN"/>
          <w:color w:val="000000" w:themeColor="text1"/>
          <w:sz w:val="22"/>
          <w:szCs w:val="22"/>
        </w:rPr>
        <w:t xml:space="preserve">? </w:t>
      </w:r>
      <w:r>
        <w:rPr>
          <w:rFonts w:ascii="WORK SANS MEDIUM ROMAN" w:hAnsi="WORK SANS MEDIUM ROMAN"/>
          <w:color w:val="000000" w:themeColor="text1"/>
          <w:sz w:val="22"/>
          <w:szCs w:val="22"/>
        </w:rPr>
        <w:t>Da’s niet meer nodig: m</w:t>
      </w:r>
      <w:r w:rsidRPr="00786A61">
        <w:rPr>
          <w:rFonts w:ascii="WORK SANS MEDIUM ROMAN" w:hAnsi="WORK SANS MEDIUM ROMAN"/>
          <w:color w:val="000000" w:themeColor="text1"/>
          <w:sz w:val="22"/>
          <w:szCs w:val="22"/>
        </w:rPr>
        <w:t xml:space="preserve">et Dilea </w:t>
      </w:r>
      <w:r>
        <w:rPr>
          <w:rFonts w:ascii="WORK SANS MEDIUM ROMAN" w:hAnsi="WORK SANS MEDIUM ROMAN"/>
          <w:color w:val="000000" w:themeColor="text1"/>
          <w:sz w:val="22"/>
          <w:szCs w:val="22"/>
        </w:rPr>
        <w:t xml:space="preserve">Zero Lactose maak je dezelfde gerechten als anders. </w:t>
      </w:r>
      <w:r w:rsidRPr="00786A61">
        <w:rPr>
          <w:rFonts w:ascii="WORK SANS MEDIUM ROMAN" w:hAnsi="WORK SANS MEDIUM ROMAN"/>
          <w:color w:val="000000" w:themeColor="text1"/>
          <w:sz w:val="22"/>
          <w:szCs w:val="22"/>
        </w:rPr>
        <w:t xml:space="preserve">Doordat </w:t>
      </w:r>
      <w:r>
        <w:rPr>
          <w:rFonts w:ascii="WORK SANS MEDIUM ROMAN" w:hAnsi="WORK SANS MEDIUM ROMAN"/>
          <w:color w:val="000000" w:themeColor="text1"/>
          <w:sz w:val="22"/>
          <w:szCs w:val="22"/>
        </w:rPr>
        <w:t>de producten</w:t>
      </w:r>
      <w:r w:rsidRPr="00786A61">
        <w:rPr>
          <w:rFonts w:ascii="WORK SANS MEDIUM ROMAN" w:hAnsi="WORK SANS MEDIUM ROMAN"/>
          <w:color w:val="000000" w:themeColor="text1"/>
          <w:sz w:val="22"/>
          <w:szCs w:val="22"/>
        </w:rPr>
        <w:t xml:space="preserve"> </w:t>
      </w:r>
      <w:r>
        <w:rPr>
          <w:rFonts w:ascii="WORK SANS MEDIUM ROMAN" w:hAnsi="WORK SANS MEDIUM ROMAN"/>
          <w:color w:val="000000" w:themeColor="text1"/>
          <w:sz w:val="22"/>
          <w:szCs w:val="22"/>
        </w:rPr>
        <w:t>de</w:t>
      </w:r>
      <w:r w:rsidRPr="00786A61">
        <w:rPr>
          <w:rFonts w:ascii="WORK SANS MEDIUM ROMAN" w:hAnsi="WORK SANS MEDIUM ROMAN"/>
          <w:color w:val="000000" w:themeColor="text1"/>
          <w:sz w:val="22"/>
          <w:szCs w:val="22"/>
        </w:rPr>
        <w:t xml:space="preserve"> smaak en samenstelling hebben </w:t>
      </w:r>
      <w:r>
        <w:rPr>
          <w:rFonts w:ascii="WORK SANS MEDIUM ROMAN" w:hAnsi="WORK SANS MEDIUM ROMAN"/>
          <w:color w:val="000000" w:themeColor="text1"/>
          <w:sz w:val="22"/>
          <w:szCs w:val="22"/>
        </w:rPr>
        <w:t>van</w:t>
      </w:r>
      <w:r w:rsidRPr="00786A61">
        <w:rPr>
          <w:rFonts w:ascii="WORK SANS MEDIUM ROMAN" w:hAnsi="WORK SANS MEDIUM ROMAN"/>
          <w:color w:val="000000" w:themeColor="text1"/>
          <w:sz w:val="22"/>
          <w:szCs w:val="22"/>
        </w:rPr>
        <w:t xml:space="preserve"> traditionele melkproducten, </w:t>
      </w:r>
      <w:r>
        <w:rPr>
          <w:rFonts w:ascii="WORK SANS MEDIUM ROMAN" w:hAnsi="WORK SANS MEDIUM ROMAN"/>
          <w:color w:val="000000" w:themeColor="text1"/>
          <w:sz w:val="22"/>
          <w:szCs w:val="22"/>
        </w:rPr>
        <w:t>proeft niemand een</w:t>
      </w:r>
      <w:r w:rsidRPr="00786A61">
        <w:rPr>
          <w:rFonts w:ascii="WORK SANS MEDIUM ROMAN" w:hAnsi="WORK SANS MEDIUM ROMAN"/>
          <w:color w:val="000000" w:themeColor="text1"/>
          <w:sz w:val="22"/>
          <w:szCs w:val="22"/>
        </w:rPr>
        <w:t xml:space="preserve"> verschil. Zo kunnen jul</w:t>
      </w:r>
      <w:ins w:id="16" w:author="Aurélie Emond" w:date="2023-01-24T09:01:00Z">
        <w:r w:rsidR="0091443F">
          <w:rPr>
            <w:rFonts w:ascii="WORK SANS MEDIUM ROMAN" w:hAnsi="WORK SANS MEDIUM ROMAN"/>
            <w:color w:val="000000" w:themeColor="text1"/>
            <w:sz w:val="22"/>
            <w:szCs w:val="22"/>
          </w:rPr>
          <w:t xml:space="preserve">lie </w:t>
        </w:r>
      </w:ins>
      <w:del w:id="17" w:author="Aurélie Emond" w:date="2023-01-24T09:01:00Z">
        <w:r w:rsidRPr="00786A61" w:rsidDel="0091443F">
          <w:rPr>
            <w:rFonts w:ascii="WORK SANS MEDIUM ROMAN" w:hAnsi="WORK SANS MEDIUM ROMAN"/>
            <w:color w:val="000000" w:themeColor="text1"/>
            <w:sz w:val="22"/>
            <w:szCs w:val="22"/>
          </w:rPr>
          <w:delText xml:space="preserve">ie </w:delText>
        </w:r>
      </w:del>
      <w:r w:rsidRPr="00786A61">
        <w:rPr>
          <w:rFonts w:ascii="WORK SANS MEDIUM ROMAN" w:hAnsi="WORK SANS MEDIUM ROMAN"/>
          <w:color w:val="000000" w:themeColor="text1"/>
          <w:sz w:val="22"/>
          <w:szCs w:val="22"/>
        </w:rPr>
        <w:t>gezellig samen blijven genieten aan tafel</w:t>
      </w:r>
      <w:r>
        <w:rPr>
          <w:rFonts w:ascii="WORK SANS MEDIUM ROMAN" w:hAnsi="WORK SANS MEDIUM ROMAN"/>
          <w:color w:val="000000" w:themeColor="text1"/>
          <w:sz w:val="22"/>
          <w:szCs w:val="22"/>
        </w:rPr>
        <w:t>!</w:t>
      </w:r>
    </w:p>
    <w:p w14:paraId="2CC4874B"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b/>
          <w:bCs/>
          <w:color w:val="000000" w:themeColor="text1"/>
          <w:sz w:val="22"/>
          <w:szCs w:val="22"/>
          <w:u w:val="single"/>
        </w:rPr>
      </w:pPr>
      <w:r w:rsidRPr="00786A61">
        <w:rPr>
          <w:rFonts w:ascii="WORK SANS MEDIUM ROMAN" w:hAnsi="WORK SANS MEDIUM ROMAN"/>
          <w:b/>
          <w:bCs/>
          <w:color w:val="000000" w:themeColor="text1"/>
          <w:sz w:val="22"/>
          <w:szCs w:val="22"/>
          <w:u w:val="single"/>
        </w:rPr>
        <w:t>Breedste gamma 100% lactosevrije producten</w:t>
      </w:r>
    </w:p>
    <w:p w14:paraId="0A870E15" w14:textId="77777777" w:rsidR="00D4050C" w:rsidRPr="00786A6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786A61">
        <w:rPr>
          <w:rFonts w:ascii="WORK SANS MEDIUM ROMAN" w:hAnsi="WORK SANS MEDIUM ROMAN"/>
          <w:color w:val="000000" w:themeColor="text1"/>
          <w:sz w:val="22"/>
          <w:szCs w:val="22"/>
        </w:rPr>
        <w:t xml:space="preserve">Dankzij de ruime keuze van Dilea </w:t>
      </w:r>
      <w:r>
        <w:rPr>
          <w:rFonts w:ascii="WORK SANS MEDIUM ROMAN" w:hAnsi="WORK SANS MEDIUM ROMAN"/>
          <w:color w:val="000000" w:themeColor="text1"/>
          <w:sz w:val="22"/>
          <w:szCs w:val="22"/>
        </w:rPr>
        <w:t xml:space="preserve">Zero Lactose </w:t>
      </w:r>
      <w:r w:rsidRPr="00786A61">
        <w:rPr>
          <w:rFonts w:ascii="WORK SANS MEDIUM ROMAN" w:hAnsi="WORK SANS MEDIUM ROMAN"/>
          <w:color w:val="000000" w:themeColor="text1"/>
          <w:sz w:val="22"/>
          <w:szCs w:val="22"/>
        </w:rPr>
        <w:t>kan iederee</w:t>
      </w:r>
      <w:r>
        <w:rPr>
          <w:rFonts w:ascii="WORK SANS MEDIUM ROMAN" w:hAnsi="WORK SANS MEDIUM ROMAN"/>
          <w:color w:val="000000" w:themeColor="text1"/>
          <w:sz w:val="22"/>
          <w:szCs w:val="22"/>
        </w:rPr>
        <w:t>n</w:t>
      </w:r>
      <w:r w:rsidRPr="00786A61">
        <w:rPr>
          <w:rFonts w:ascii="WORK SANS MEDIUM ROMAN" w:hAnsi="WORK SANS MEDIUM ROMAN"/>
          <w:color w:val="000000" w:themeColor="text1"/>
          <w:sz w:val="22"/>
          <w:szCs w:val="22"/>
        </w:rPr>
        <w:t xml:space="preserve"> dagelijks van heerlijke melkproducten genieten. Voor elk wat wils!</w:t>
      </w:r>
    </w:p>
    <w:p w14:paraId="7A33FA31" w14:textId="77777777" w:rsidR="00D4050C" w:rsidRPr="004B3F8C" w:rsidRDefault="00D4050C" w:rsidP="00D4050C">
      <w:pPr>
        <w:pStyle w:val="NormalWeb"/>
        <w:shd w:val="clear" w:color="auto" w:fill="FFFFFF"/>
        <w:spacing w:before="0" w:beforeAutospacing="0" w:line="276" w:lineRule="auto"/>
        <w:rPr>
          <w:rFonts w:ascii="WORK SANS MEDIUM ROMAN" w:hAnsi="WORK SANS MEDIUM ROMAN"/>
          <w:b/>
          <w:bCs/>
          <w:color w:val="FF0000"/>
          <w:sz w:val="21"/>
          <w:szCs w:val="21"/>
        </w:rPr>
      </w:pPr>
      <w:r w:rsidRPr="004B3F8C">
        <w:rPr>
          <w:rFonts w:ascii="WORK SANS MEDIUM ROMAN" w:hAnsi="WORK SANS MEDIUM ROMAN"/>
          <w:b/>
          <w:bCs/>
          <w:color w:val="FF0000"/>
          <w:sz w:val="21"/>
          <w:szCs w:val="21"/>
        </w:rPr>
        <w:t>Opsomming producten met beelden</w:t>
      </w:r>
    </w:p>
    <w:p w14:paraId="37121D57" w14:textId="77777777" w:rsidR="00D4050C"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r>
        <w:rPr>
          <w:rFonts w:ascii="WORK SANS MEDIUM ROMAN" w:hAnsi="WORK SANS MEDIUM ROMAN"/>
          <w:color w:val="000000" w:themeColor="text1"/>
          <w:sz w:val="21"/>
          <w:szCs w:val="21"/>
        </w:rPr>
        <w:t xml:space="preserve">MELKDRANKEN </w:t>
      </w:r>
    </w:p>
    <w:p w14:paraId="4CFC700A" w14:textId="77777777" w:rsidR="00D4050C"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r>
        <w:rPr>
          <w:rFonts w:ascii="WORK SANS MEDIUM ROMAN" w:hAnsi="WORK SANS MEDIUM ROMAN"/>
          <w:color w:val="000000" w:themeColor="text1"/>
          <w:sz w:val="21"/>
          <w:szCs w:val="21"/>
        </w:rPr>
        <w:t>KAAS</w:t>
      </w:r>
    </w:p>
    <w:p w14:paraId="0B631CE2" w14:textId="77777777" w:rsidR="00D4050C"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r>
        <w:rPr>
          <w:rFonts w:ascii="WORK SANS MEDIUM ROMAN" w:hAnsi="WORK SANS MEDIUM ROMAN"/>
          <w:color w:val="000000" w:themeColor="text1"/>
          <w:sz w:val="21"/>
          <w:szCs w:val="21"/>
        </w:rPr>
        <w:t>ROOM &amp; BOTER</w:t>
      </w:r>
    </w:p>
    <w:p w14:paraId="7457B721" w14:textId="77777777" w:rsidR="00D4050C"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r>
        <w:rPr>
          <w:rFonts w:ascii="WORK SANS MEDIUM ROMAN" w:hAnsi="WORK SANS MEDIUM ROMAN"/>
          <w:color w:val="000000" w:themeColor="text1"/>
          <w:sz w:val="21"/>
          <w:szCs w:val="21"/>
        </w:rPr>
        <w:t>YOGHURT</w:t>
      </w:r>
    </w:p>
    <w:p w14:paraId="6419738F" w14:textId="77777777" w:rsidR="00D4050C" w:rsidRPr="0027304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r>
        <w:rPr>
          <w:rFonts w:ascii="WORK SANS MEDIUM ROMAN" w:hAnsi="WORK SANS MEDIUM ROMAN"/>
          <w:color w:val="000000" w:themeColor="text1"/>
          <w:sz w:val="21"/>
          <w:szCs w:val="21"/>
        </w:rPr>
        <w:t>DESSERTS</w:t>
      </w:r>
    </w:p>
    <w:p w14:paraId="3F73177B" w14:textId="77777777" w:rsidR="00D4050C" w:rsidRPr="00386669" w:rsidRDefault="00D4050C" w:rsidP="00D4050C">
      <w:pPr>
        <w:pStyle w:val="NormalWeb"/>
        <w:shd w:val="clear" w:color="auto" w:fill="FFFFFF"/>
        <w:spacing w:before="0" w:beforeAutospacing="0" w:line="276" w:lineRule="auto"/>
        <w:rPr>
          <w:rFonts w:ascii="WORK SANS MEDIUM ROMAN" w:hAnsi="WORK SANS MEDIUM ROMAN"/>
          <w:b/>
          <w:bCs/>
          <w:color w:val="000000" w:themeColor="text1"/>
        </w:rPr>
      </w:pPr>
      <w:r w:rsidRPr="00386669">
        <w:rPr>
          <w:rFonts w:ascii="WORK SANS MEDIUM ROMAN" w:hAnsi="WORK SANS MEDIUM ROMAN"/>
          <w:b/>
          <w:bCs/>
          <w:color w:val="000000" w:themeColor="text1"/>
        </w:rPr>
        <w:t>Aan de slag!</w:t>
      </w:r>
    </w:p>
    <w:p w14:paraId="3D589E0E" w14:textId="77777777" w:rsidR="00D4050C" w:rsidRPr="00386669" w:rsidRDefault="00D4050C" w:rsidP="00D4050C">
      <w:pPr>
        <w:pStyle w:val="NormalWeb"/>
        <w:shd w:val="clear" w:color="auto" w:fill="FFFFFF"/>
        <w:spacing w:before="0" w:beforeAutospacing="0" w:line="276" w:lineRule="auto"/>
        <w:rPr>
          <w:rFonts w:ascii="WORK SANS MEDIUM ROMAN" w:hAnsi="WORK SANS MEDIUM ROMAN"/>
          <w:color w:val="000000" w:themeColor="text1"/>
          <w:sz w:val="22"/>
          <w:szCs w:val="22"/>
        </w:rPr>
      </w:pPr>
      <w:r w:rsidRPr="00386669">
        <w:rPr>
          <w:rFonts w:ascii="WORK SANS MEDIUM ROMAN" w:hAnsi="WORK SANS MEDIUM ROMAN"/>
          <w:color w:val="000000" w:themeColor="text1"/>
          <w:sz w:val="22"/>
          <w:szCs w:val="22"/>
        </w:rPr>
        <w:t xml:space="preserve">Met de producten van Dilea Zero Lactose </w:t>
      </w:r>
      <w:r>
        <w:rPr>
          <w:rFonts w:ascii="WORK SANS MEDIUM ROMAN" w:hAnsi="WORK SANS MEDIUM ROMAN"/>
          <w:color w:val="000000" w:themeColor="text1"/>
          <w:sz w:val="22"/>
          <w:szCs w:val="22"/>
        </w:rPr>
        <w:t>tover</w:t>
      </w:r>
      <w:r w:rsidRPr="00386669">
        <w:rPr>
          <w:rFonts w:ascii="WORK SANS MEDIUM ROMAN" w:hAnsi="WORK SANS MEDIUM ROMAN"/>
          <w:color w:val="000000" w:themeColor="text1"/>
          <w:sz w:val="22"/>
          <w:szCs w:val="22"/>
        </w:rPr>
        <w:t xml:space="preserve"> je </w:t>
      </w:r>
      <w:r>
        <w:rPr>
          <w:rFonts w:ascii="WORK SANS MEDIUM ROMAN" w:hAnsi="WORK SANS MEDIUM ROMAN"/>
          <w:color w:val="000000" w:themeColor="text1"/>
          <w:sz w:val="22"/>
          <w:szCs w:val="22"/>
        </w:rPr>
        <w:t>de</w:t>
      </w:r>
      <w:r w:rsidRPr="00386669">
        <w:rPr>
          <w:rFonts w:ascii="WORK SANS MEDIUM ROMAN" w:hAnsi="WORK SANS MEDIUM ROMAN"/>
          <w:color w:val="000000" w:themeColor="text1"/>
          <w:sz w:val="22"/>
          <w:szCs w:val="22"/>
        </w:rPr>
        <w:t xml:space="preserve"> lekker</w:t>
      </w:r>
      <w:r>
        <w:rPr>
          <w:rFonts w:ascii="WORK SANS MEDIUM ROMAN" w:hAnsi="WORK SANS MEDIUM ROMAN"/>
          <w:color w:val="000000" w:themeColor="text1"/>
          <w:sz w:val="22"/>
          <w:szCs w:val="22"/>
        </w:rPr>
        <w:t>st</w:t>
      </w:r>
      <w:r w:rsidRPr="00386669">
        <w:rPr>
          <w:rFonts w:ascii="WORK SANS MEDIUM ROMAN" w:hAnsi="WORK SANS MEDIUM ROMAN"/>
          <w:color w:val="000000" w:themeColor="text1"/>
          <w:sz w:val="22"/>
          <w:szCs w:val="22"/>
        </w:rPr>
        <w:t>e gerechten op tafel. Wat denk je van deze h</w:t>
      </w:r>
      <w:r>
        <w:rPr>
          <w:rFonts w:ascii="WORK SANS MEDIUM ROMAN" w:hAnsi="WORK SANS MEDIUM ROMAN"/>
          <w:color w:val="000000" w:themeColor="text1"/>
          <w:sz w:val="22"/>
          <w:szCs w:val="22"/>
        </w:rPr>
        <w:t>éé</w:t>
      </w:r>
      <w:r w:rsidRPr="00386669">
        <w:rPr>
          <w:rFonts w:ascii="WORK SANS MEDIUM ROMAN" w:hAnsi="WORK SANS MEDIUM ROMAN"/>
          <w:color w:val="000000" w:themeColor="text1"/>
          <w:sz w:val="22"/>
          <w:szCs w:val="22"/>
        </w:rPr>
        <w:t>rlijke tabouleh met bloemkool en feta?</w:t>
      </w:r>
    </w:p>
    <w:p w14:paraId="0BB446CC" w14:textId="77777777" w:rsidR="00D4050C" w:rsidRDefault="00D4050C" w:rsidP="00D4050C">
      <w:pPr>
        <w:pStyle w:val="Titre4"/>
        <w:spacing w:before="0" w:after="120"/>
        <w:rPr>
          <w:rFonts w:ascii="var(--dilea-font-family-text)" w:hAnsi="var(--dilea-font-family-text)" w:cs="Times New Roman"/>
          <w:lang w:val="nl-NL"/>
        </w:rPr>
      </w:pPr>
      <w:r>
        <w:rPr>
          <w:rFonts w:ascii="var(--dilea-font-family-text)" w:hAnsi="var(--dilea-font-family-text)"/>
          <w:lang w:val="nl-NL"/>
        </w:rPr>
        <w:t>Ingrediënten voor 6 personen</w:t>
      </w:r>
    </w:p>
    <w:p w14:paraId="1E0CAD12" w14:textId="77777777" w:rsidR="00D4050C" w:rsidRDefault="00D4050C" w:rsidP="00D4050C">
      <w:pPr>
        <w:numPr>
          <w:ilvl w:val="0"/>
          <w:numId w:val="2"/>
        </w:numPr>
        <w:spacing w:before="100" w:beforeAutospacing="1" w:after="150"/>
        <w:rPr>
          <w:rFonts w:ascii="var(--dilea-font-family-text)" w:hAnsi="var(--dilea-font-family-text)"/>
          <w:lang w:val="nl-NL"/>
        </w:rPr>
      </w:pPr>
      <w:proofErr w:type="gramStart"/>
      <w:r>
        <w:rPr>
          <w:rFonts w:ascii="var(--dilea-font-family-text)" w:hAnsi="var(--dilea-font-family-text)"/>
          <w:lang w:val="nl-NL"/>
        </w:rPr>
        <w:t>½</w:t>
      </w:r>
      <w:proofErr w:type="gramEnd"/>
      <w:r>
        <w:rPr>
          <w:rFonts w:ascii="var(--dilea-font-family-text)" w:hAnsi="var(--dilea-font-family-text)"/>
          <w:lang w:val="nl-NL"/>
        </w:rPr>
        <w:t xml:space="preserve"> bloemkool</w:t>
      </w:r>
    </w:p>
    <w:p w14:paraId="67583E6A" w14:textId="77777777" w:rsidR="00D4050C" w:rsidRPr="00221D7E" w:rsidRDefault="00D4050C" w:rsidP="00D4050C">
      <w:pPr>
        <w:numPr>
          <w:ilvl w:val="0"/>
          <w:numId w:val="2"/>
        </w:numPr>
        <w:spacing w:before="100" w:beforeAutospacing="1" w:after="150"/>
        <w:rPr>
          <w:rFonts w:ascii="var(--dilea-font-family-text)" w:hAnsi="var(--dilea-font-family-text)"/>
        </w:rPr>
      </w:pPr>
      <w:r w:rsidRPr="00221D7E">
        <w:rPr>
          <w:rFonts w:ascii="var(--dilea-font-family-text)" w:hAnsi="var(--dilea-font-family-text)"/>
        </w:rPr>
        <w:t xml:space="preserve">150 g feta </w:t>
      </w:r>
      <w:proofErr w:type="spellStart"/>
      <w:r w:rsidRPr="00221D7E">
        <w:rPr>
          <w:rFonts w:ascii="var(--dilea-font-family-text)" w:hAnsi="var(--dilea-font-family-text)"/>
        </w:rPr>
        <w:t>Dilea</w:t>
      </w:r>
      <w:proofErr w:type="spellEnd"/>
      <w:r w:rsidRPr="00221D7E">
        <w:rPr>
          <w:rFonts w:ascii="var(--dilea-font-family-text)" w:hAnsi="var(--dilea-font-family-text)"/>
        </w:rPr>
        <w:t xml:space="preserve"> Zero Lactose®</w:t>
      </w:r>
    </w:p>
    <w:p w14:paraId="3F5F4F29"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6 kerstomaten</w:t>
      </w:r>
    </w:p>
    <w:p w14:paraId="466CABE4"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1 eetlepel fijngehakte platte peterselie</w:t>
      </w:r>
    </w:p>
    <w:p w14:paraId="520B150E"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1 eetlepel amandelschilfers</w:t>
      </w:r>
    </w:p>
    <w:p w14:paraId="0E33A204" w14:textId="77777777" w:rsidR="00D4050C" w:rsidRDefault="00D4050C" w:rsidP="00D4050C">
      <w:pPr>
        <w:numPr>
          <w:ilvl w:val="0"/>
          <w:numId w:val="2"/>
        </w:numPr>
        <w:spacing w:before="100" w:beforeAutospacing="1" w:after="150"/>
        <w:rPr>
          <w:rFonts w:ascii="var(--dilea-font-family-text)" w:hAnsi="var(--dilea-font-family-text)"/>
          <w:lang w:val="nl-NL"/>
        </w:rPr>
      </w:pPr>
      <w:proofErr w:type="gramStart"/>
      <w:r>
        <w:rPr>
          <w:rFonts w:ascii="var(--dilea-font-family-text)" w:hAnsi="var(--dilea-font-family-text)"/>
          <w:lang w:val="nl-NL"/>
        </w:rPr>
        <w:lastRenderedPageBreak/>
        <w:t>½</w:t>
      </w:r>
      <w:proofErr w:type="gramEnd"/>
      <w:r>
        <w:rPr>
          <w:rFonts w:ascii="var(--dilea-font-family-text)" w:hAnsi="var(--dilea-font-family-text)"/>
          <w:lang w:val="nl-NL"/>
        </w:rPr>
        <w:t xml:space="preserve"> granaatappel</w:t>
      </w:r>
    </w:p>
    <w:p w14:paraId="6DDB2474"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1 theelepel mosterd</w:t>
      </w:r>
    </w:p>
    <w:p w14:paraId="0B126E67"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2 eetlepels olijfolie</w:t>
      </w:r>
    </w:p>
    <w:p w14:paraId="5D222D6C" w14:textId="77777777" w:rsidR="00D4050C" w:rsidRDefault="00D4050C" w:rsidP="00D4050C">
      <w:pPr>
        <w:numPr>
          <w:ilvl w:val="0"/>
          <w:numId w:val="2"/>
        </w:numPr>
        <w:spacing w:before="100" w:beforeAutospacing="1" w:after="150"/>
        <w:rPr>
          <w:rFonts w:ascii="var(--dilea-font-family-text)" w:hAnsi="var(--dilea-font-family-text)"/>
          <w:lang w:val="nl-NL"/>
        </w:rPr>
      </w:pPr>
      <w:r>
        <w:rPr>
          <w:rFonts w:ascii="var(--dilea-font-family-text)" w:hAnsi="var(--dilea-font-family-text)"/>
          <w:lang w:val="nl-NL"/>
        </w:rPr>
        <w:t>1 eetlepel citroensap</w:t>
      </w:r>
    </w:p>
    <w:p w14:paraId="0335776F" w14:textId="77777777" w:rsidR="00D4050C" w:rsidRDefault="00D4050C" w:rsidP="00D4050C">
      <w:pPr>
        <w:pStyle w:val="has-h-4-font-size"/>
        <w:spacing w:before="0" w:beforeAutospacing="0"/>
        <w:rPr>
          <w:rFonts w:ascii="var(--dilea-font-family-text)" w:hAnsi="var(--dilea-font-family-text)"/>
          <w:lang w:val="nl-NL"/>
        </w:rPr>
      </w:pPr>
      <w:r>
        <w:rPr>
          <w:rStyle w:val="lev"/>
          <w:rFonts w:ascii="var(--dilea-font-family-text)" w:hAnsi="var(--dilea-font-family-text)"/>
          <w:lang w:val="nl-NL"/>
        </w:rPr>
        <w:t>Bereiding</w:t>
      </w:r>
    </w:p>
    <w:p w14:paraId="35337FB8" w14:textId="77777777" w:rsidR="00D4050C" w:rsidRDefault="00D4050C" w:rsidP="00D4050C">
      <w:pPr>
        <w:numPr>
          <w:ilvl w:val="0"/>
          <w:numId w:val="3"/>
        </w:numPr>
        <w:spacing w:before="100" w:beforeAutospacing="1" w:after="100" w:afterAutospacing="1" w:line="396" w:lineRule="atLeast"/>
        <w:rPr>
          <w:rFonts w:ascii="var(--dilea-font-family-text)" w:hAnsi="var(--dilea-font-family-text)"/>
          <w:lang w:val="nl-NL"/>
        </w:rPr>
      </w:pPr>
      <w:r>
        <w:rPr>
          <w:rFonts w:ascii="var(--dilea-font-family-text)" w:hAnsi="var(--dilea-font-family-text)"/>
          <w:lang w:val="nl-NL"/>
        </w:rPr>
        <w:t>Snijd de bloemkool in roosjes en kook 2 minuten in gezouten water. Giet af en rasp de bloemkool.</w:t>
      </w:r>
    </w:p>
    <w:p w14:paraId="13B777A3" w14:textId="77777777" w:rsidR="00D4050C" w:rsidRDefault="00D4050C" w:rsidP="00D4050C">
      <w:pPr>
        <w:numPr>
          <w:ilvl w:val="0"/>
          <w:numId w:val="3"/>
        </w:numPr>
        <w:spacing w:before="100" w:beforeAutospacing="1" w:after="100" w:afterAutospacing="1" w:line="396" w:lineRule="atLeast"/>
        <w:rPr>
          <w:rFonts w:ascii="var(--dilea-font-family-text)" w:hAnsi="var(--dilea-font-family-text)"/>
          <w:lang w:val="nl-NL"/>
        </w:rPr>
      </w:pPr>
      <w:r>
        <w:rPr>
          <w:rFonts w:ascii="var(--dilea-font-family-text)" w:hAnsi="var(--dilea-font-family-text)"/>
          <w:lang w:val="nl-NL"/>
        </w:rPr>
        <w:t>Snijd de kerstomaten doormidden en de feta in blokjes. Ontpit de granaatappel.</w:t>
      </w:r>
    </w:p>
    <w:p w14:paraId="00755EC4" w14:textId="77777777" w:rsidR="00D4050C" w:rsidRDefault="00D4050C" w:rsidP="00D4050C">
      <w:pPr>
        <w:numPr>
          <w:ilvl w:val="0"/>
          <w:numId w:val="3"/>
        </w:numPr>
        <w:spacing w:before="100" w:beforeAutospacing="1" w:after="100" w:afterAutospacing="1" w:line="396" w:lineRule="atLeast"/>
        <w:rPr>
          <w:rFonts w:ascii="var(--dilea-font-family-text)" w:hAnsi="var(--dilea-font-family-text)"/>
          <w:lang w:val="nl-NL"/>
        </w:rPr>
      </w:pPr>
      <w:r>
        <w:rPr>
          <w:rFonts w:ascii="var(--dilea-font-family-text)" w:hAnsi="var(--dilea-font-family-text)"/>
          <w:lang w:val="nl-NL"/>
        </w:rPr>
        <w:t>Maak een vinaigrette van de mosterd, de olijfolie en het citroensap.</w:t>
      </w:r>
    </w:p>
    <w:p w14:paraId="31C141AC" w14:textId="77777777" w:rsidR="00D4050C" w:rsidRDefault="00D4050C" w:rsidP="00D4050C">
      <w:pPr>
        <w:numPr>
          <w:ilvl w:val="0"/>
          <w:numId w:val="3"/>
        </w:numPr>
        <w:spacing w:before="100" w:beforeAutospacing="1" w:after="100" w:afterAutospacing="1" w:line="396" w:lineRule="atLeast"/>
        <w:rPr>
          <w:rFonts w:ascii="var(--dilea-font-family-text)" w:hAnsi="var(--dilea-font-family-text)"/>
          <w:lang w:val="nl-NL"/>
        </w:rPr>
      </w:pPr>
      <w:r>
        <w:rPr>
          <w:rFonts w:ascii="var(--dilea-font-family-text)" w:hAnsi="var(--dilea-font-family-text)"/>
          <w:lang w:val="nl-NL"/>
        </w:rPr>
        <w:t>Meng alle ingrediënten in een grote kom en breng op smaak met peper en zout.</w:t>
      </w:r>
    </w:p>
    <w:p w14:paraId="5E012D5D" w14:textId="77777777" w:rsidR="00D4050C" w:rsidRDefault="00D4050C" w:rsidP="00D4050C">
      <w:pPr>
        <w:pStyle w:val="NormalWeb"/>
        <w:spacing w:before="0" w:beforeAutospacing="0"/>
        <w:rPr>
          <w:rFonts w:ascii="var(--dilea-font-family-text)" w:hAnsi="var(--dilea-font-family-text)"/>
          <w:lang w:val="nl-NL"/>
        </w:rPr>
      </w:pPr>
      <w:r>
        <w:rPr>
          <w:rStyle w:val="lev"/>
          <w:rFonts w:ascii="var(--dilea-font-family-text)" w:hAnsi="var(--dilea-font-family-text)"/>
          <w:lang w:val="nl-NL"/>
        </w:rPr>
        <w:t>Tip</w:t>
      </w:r>
    </w:p>
    <w:p w14:paraId="6E3631DF" w14:textId="2CC8DD7F" w:rsidR="00D4050C" w:rsidRDefault="0091443F" w:rsidP="00D4050C">
      <w:pPr>
        <w:pStyle w:val="NormalWeb"/>
        <w:spacing w:before="0" w:beforeAutospacing="0"/>
        <w:rPr>
          <w:rFonts w:ascii="var(--dilea-font-family-text)" w:hAnsi="var(--dilea-font-family-text)"/>
          <w:lang w:val="nl-NL"/>
        </w:rPr>
      </w:pPr>
      <w:ins w:id="18" w:author="Aurélie Emond" w:date="2023-01-24T09:02:00Z">
        <w:r>
          <w:rPr>
            <w:rFonts w:ascii="var(--dilea-font-family-text)" w:hAnsi="var(--dilea-font-family-text)"/>
            <w:lang w:val="nl-NL"/>
          </w:rPr>
          <w:t>Verras</w:t>
        </w:r>
      </w:ins>
      <w:del w:id="19" w:author="Aurélie Emond" w:date="2023-01-24T09:02:00Z">
        <w:r w:rsidR="00D4050C" w:rsidDel="0091443F">
          <w:rPr>
            <w:rFonts w:ascii="var(--dilea-font-family-text)" w:hAnsi="var(--dilea-font-family-text)"/>
            <w:lang w:val="nl-NL"/>
          </w:rPr>
          <w:delText>Veras</w:delText>
        </w:r>
      </w:del>
      <w:r w:rsidR="00D4050C">
        <w:rPr>
          <w:rFonts w:ascii="var(--dilea-font-family-text)" w:hAnsi="var(--dilea-font-family-text)"/>
          <w:lang w:val="nl-NL"/>
        </w:rPr>
        <w:t xml:space="preserve"> je tafelgenoten en speel met de kleuren van het recept! Gebruik bijvoorbeeld eens een paarse bloemkool om de klassieke variant te vervangen. En waarom geen kerstomaten gebruiken in verschillende kleuren? Gebruik je creativiteit en laat het smaken!</w:t>
      </w:r>
    </w:p>
    <w:p w14:paraId="30241B85" w14:textId="77777777" w:rsidR="00D4050C" w:rsidRDefault="00D4050C" w:rsidP="00D4050C">
      <w:pPr>
        <w:pStyle w:val="menu-item"/>
        <w:textAlignment w:val="top"/>
        <w:rPr>
          <w:rFonts w:ascii="var(--dilea-font-family-text)" w:hAnsi="var(--dilea-font-family-text)"/>
          <w:lang w:val="nl-NL"/>
        </w:rPr>
      </w:pPr>
    </w:p>
    <w:p w14:paraId="7440792E" w14:textId="77777777" w:rsidR="00D4050C" w:rsidRPr="00273041" w:rsidRDefault="00D4050C" w:rsidP="00D4050C">
      <w:pPr>
        <w:pStyle w:val="NormalWeb"/>
        <w:shd w:val="clear" w:color="auto" w:fill="FFFFFF"/>
        <w:spacing w:before="0" w:beforeAutospacing="0" w:line="276" w:lineRule="auto"/>
        <w:rPr>
          <w:rFonts w:ascii="WORK SANS MEDIUM ROMAN" w:hAnsi="WORK SANS MEDIUM ROMAN"/>
          <w:color w:val="000000" w:themeColor="text1"/>
          <w:sz w:val="21"/>
          <w:szCs w:val="21"/>
        </w:rPr>
      </w:pPr>
    </w:p>
    <w:p w14:paraId="6875DEEE" w14:textId="4A1B3767" w:rsidR="00D4050C" w:rsidRPr="00273041" w:rsidDel="000C6CA3" w:rsidRDefault="00D4050C" w:rsidP="00D4050C">
      <w:pPr>
        <w:spacing w:after="160" w:line="276" w:lineRule="auto"/>
        <w:rPr>
          <w:del w:id="20" w:author="Yana Huremovic" w:date="2023-01-24T09:51:00Z"/>
          <w:rFonts w:ascii="WORK SANS MEDIUM ROMAN" w:hAnsi="WORK SANS MEDIUM ROMAN"/>
          <w:b/>
          <w:bCs/>
          <w:color w:val="FF0000"/>
          <w:lang w:val="nl-BE"/>
        </w:rPr>
      </w:pPr>
      <w:del w:id="21" w:author="Yana Huremovic" w:date="2023-01-24T09:51:00Z">
        <w:r w:rsidRPr="00273041" w:rsidDel="000C6CA3">
          <w:rPr>
            <w:rFonts w:ascii="WORK SANS MEDIUM ROMAN" w:hAnsi="WORK SANS MEDIUM ROMAN"/>
            <w:b/>
            <w:bCs/>
            <w:color w:val="FF0000"/>
            <w:lang w:val="nl-BE"/>
          </w:rPr>
          <w:delText>Meer informatie</w:delText>
        </w:r>
      </w:del>
    </w:p>
    <w:p w14:paraId="0CF64F2B" w14:textId="7896995A" w:rsidR="00D4050C" w:rsidRPr="00273041" w:rsidDel="000C6CA3" w:rsidRDefault="00D4050C" w:rsidP="00D4050C">
      <w:pPr>
        <w:spacing w:after="160" w:line="276" w:lineRule="auto"/>
        <w:rPr>
          <w:del w:id="22" w:author="Yana Huremovic" w:date="2023-01-24T09:51:00Z"/>
          <w:rFonts w:ascii="WORK SANS MEDIUM ROMAN" w:hAnsi="WORK SANS MEDIUM ROMAN"/>
          <w:color w:val="FF0000"/>
          <w:lang w:val="nl-BE"/>
        </w:rPr>
      </w:pPr>
      <w:del w:id="23" w:author="Yana Huremovic" w:date="2023-01-24T09:51:00Z">
        <w:r w:rsidRPr="00273041" w:rsidDel="000C6CA3">
          <w:rPr>
            <w:rFonts w:ascii="WORK SANS MEDIUM ROMAN" w:hAnsi="WORK SANS MEDIUM ROMAN"/>
            <w:color w:val="FF0000"/>
            <w:lang w:val="nl-BE"/>
          </w:rPr>
          <w:delText>Voor meer info …</w:delText>
        </w:r>
      </w:del>
    </w:p>
    <w:p w14:paraId="6047DE04" w14:textId="4627F635" w:rsidR="00D4050C" w:rsidRPr="00273041" w:rsidDel="000C6CA3" w:rsidRDefault="00D4050C" w:rsidP="00D4050C">
      <w:pPr>
        <w:spacing w:line="276" w:lineRule="auto"/>
        <w:ind w:left="720" w:hanging="720"/>
        <w:rPr>
          <w:del w:id="24" w:author="Yana Huremovic" w:date="2023-01-24T09:51:00Z"/>
          <w:rFonts w:ascii="WORK SANS MEDIUM ROMAN" w:eastAsia="Times New Roman" w:hAnsi="WORK SANS MEDIUM ROMAN"/>
          <w:color w:val="FF0000"/>
          <w:lang w:val="nl-NL" w:eastAsia="en-GB"/>
        </w:rPr>
      </w:pPr>
      <w:del w:id="25" w:author="Yana Huremovic" w:date="2023-01-24T09:51:00Z">
        <w:r w:rsidRPr="00273041" w:rsidDel="000C6CA3">
          <w:rPr>
            <w:rFonts w:ascii="WORK SANS MEDIUM ROMAN" w:eastAsia="Times New Roman" w:hAnsi="WORK SANS MEDIUM ROMAN"/>
            <w:color w:val="FF0000"/>
            <w:lang w:val="nl-NL" w:eastAsia="en-GB"/>
          </w:rPr>
          <w:delText>+ Contactgegevens perscontact?</w:delText>
        </w:r>
      </w:del>
      <w:ins w:id="26" w:author="Aurélie Emond" w:date="2023-01-24T09:03:00Z">
        <w:del w:id="27" w:author="Yana Huremovic" w:date="2023-01-24T09:51:00Z">
          <w:r w:rsidR="00DC7852" w:rsidDel="000C6CA3">
            <w:rPr>
              <w:rFonts w:ascii="WORK SANS MEDIUM ROMAN" w:eastAsia="Times New Roman" w:hAnsi="WORK SANS MEDIUM ROMAN"/>
              <w:color w:val="FF0000"/>
              <w:lang w:val="nl-NL" w:eastAsia="en-GB"/>
            </w:rPr>
            <w:delText xml:space="preserve"> </w:delText>
          </w:r>
        </w:del>
      </w:ins>
    </w:p>
    <w:p w14:paraId="401D1E8A" w14:textId="29BB1880" w:rsidR="00D4050C" w:rsidRPr="00273041" w:rsidDel="000C6CA3" w:rsidRDefault="00D4050C" w:rsidP="00D4050C">
      <w:pPr>
        <w:spacing w:line="276" w:lineRule="auto"/>
        <w:ind w:left="720" w:hanging="720"/>
        <w:rPr>
          <w:del w:id="28" w:author="Yana Huremovic" w:date="2023-01-24T09:51:00Z"/>
          <w:rFonts w:ascii="WORK SANS MEDIUM ROMAN" w:eastAsia="Times New Roman" w:hAnsi="WORK SANS MEDIUM ROMAN"/>
          <w:color w:val="FF0000"/>
          <w:lang w:val="nl-NL" w:eastAsia="en-GB"/>
        </w:rPr>
      </w:pPr>
      <w:del w:id="29" w:author="Yana Huremovic" w:date="2023-01-24T09:51:00Z">
        <w:r w:rsidRPr="00273041" w:rsidDel="000C6CA3">
          <w:rPr>
            <w:rFonts w:ascii="WORK SANS MEDIUM ROMAN" w:eastAsia="Times New Roman" w:hAnsi="WORK SANS MEDIUM ROMAN"/>
            <w:color w:val="FF0000"/>
            <w:lang w:val="nl-NL" w:eastAsia="en-GB"/>
          </w:rPr>
          <w:delText>+ Boilerplate</w:delText>
        </w:r>
      </w:del>
    </w:p>
    <w:p w14:paraId="277BD55B" w14:textId="77777777" w:rsidR="00844AF5" w:rsidRDefault="00844AF5"/>
    <w:sectPr w:rsidR="00844AF5">
      <w:headerReference w:type="default" r:id="rId11"/>
      <w:footerReference w:type="defaul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 w:author="Aurélie Emond" w:date="2023-01-23T13:43:00Z" w:initials="AE">
    <w:p w14:paraId="7C09D173" w14:textId="77777777" w:rsidR="0044489F" w:rsidRDefault="0044489F" w:rsidP="00990567">
      <w:pPr>
        <w:pStyle w:val="Commentaire"/>
      </w:pPr>
      <w:r>
        <w:rPr>
          <w:rStyle w:val="Marquedecommentaire"/>
        </w:rPr>
        <w:annotationRef/>
      </w:r>
      <w:r>
        <w:t>+ nadruk op smaak vs plantaardige alternatieven toevoegen</w:t>
      </w:r>
    </w:p>
  </w:comment>
  <w:comment w:id="6" w:author="Josefien De Bock" w:date="2023-01-24T14:23:00Z" w:initials="JDB">
    <w:p w14:paraId="7168D8C4" w14:textId="77777777" w:rsidR="008B1F89" w:rsidRDefault="008B1F89" w:rsidP="007C1BB0">
      <w:r>
        <w:rPr>
          <w:rStyle w:val="Marquedecommentaire"/>
        </w:rPr>
        <w:annotationRef/>
      </w:r>
      <w:r>
        <w:rPr>
          <w:rFonts w:asciiTheme="minorHAnsi" w:hAnsiTheme="minorHAnsi" w:cstheme="minorBidi"/>
          <w:sz w:val="20"/>
          <w:szCs w:val="20"/>
          <w:lang w:val="nl-BE"/>
        </w:rPr>
        <w:t>OK!</w:t>
      </w:r>
    </w:p>
    <w:p w14:paraId="6205C81C" w14:textId="77777777" w:rsidR="008B1F89" w:rsidRDefault="008B1F89" w:rsidP="007C1BB0"/>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C09D173" w15:done="0"/>
  <w15:commentEx w15:paraId="6205C81C" w15:paraIdParent="7C09D17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90D9E" w16cex:dateUtc="2023-01-23T12:43:00Z"/>
  <w16cex:commentExtensible w16cex:durableId="277A6857" w16cex:dateUtc="2023-01-24T13: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09D173" w16cid:durableId="27790D9E"/>
  <w16cid:commentId w16cid:paraId="6205C81C" w16cid:durableId="277A68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CCB6F" w14:textId="77777777" w:rsidR="005B6D01" w:rsidRDefault="005B6D01">
      <w:r>
        <w:separator/>
      </w:r>
    </w:p>
  </w:endnote>
  <w:endnote w:type="continuationSeparator" w:id="0">
    <w:p w14:paraId="23A54B8F" w14:textId="77777777" w:rsidR="005B6D01" w:rsidRDefault="005B6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ORK SANS MEDIUM ROMAN">
    <w:altName w:val="Calibri"/>
    <w:charset w:val="4D"/>
    <w:family w:val="auto"/>
    <w:pitch w:val="variable"/>
    <w:sig w:usb0="A00000FF" w:usb1="5000E07B" w:usb2="00000000" w:usb3="00000000" w:csb0="00000193" w:csb1="00000000"/>
  </w:font>
  <w:font w:name="var(--dilea-font-family-tex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FE36F" w14:textId="77777777" w:rsidR="00286C3B" w:rsidRPr="00D267F1" w:rsidRDefault="00D716C8" w:rsidP="00286C3B">
    <w:pPr>
      <w:pStyle w:val="Pieddepage"/>
      <w:jc w:val="center"/>
      <w:rPr>
        <w:rFonts w:ascii="WORK SANS MEDIUM ROMAN" w:hAnsi="WORK SANS MEDIUM ROMAN"/>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EDB7D" w14:textId="77777777" w:rsidR="005B6D01" w:rsidRDefault="005B6D01">
      <w:r>
        <w:separator/>
      </w:r>
    </w:p>
  </w:footnote>
  <w:footnote w:type="continuationSeparator" w:id="0">
    <w:p w14:paraId="0C031206" w14:textId="77777777" w:rsidR="005B6D01" w:rsidRDefault="005B6D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AAE2D" w14:textId="77777777" w:rsidR="004E158E" w:rsidRDefault="00D716C8" w:rsidP="00D267F1">
    <w:pPr>
      <w:pStyle w:val="En-tte"/>
    </w:pPr>
  </w:p>
  <w:p w14:paraId="5728CA70" w14:textId="77777777" w:rsidR="004E158E" w:rsidRDefault="00D716C8" w:rsidP="00D267F1">
    <w:pPr>
      <w:pStyle w:val="En-tte"/>
      <w:jc w:val="center"/>
    </w:pPr>
  </w:p>
  <w:p w14:paraId="52EB1F93" w14:textId="77777777" w:rsidR="00950BEE" w:rsidRDefault="00D716C8" w:rsidP="00D267F1">
    <w:pPr>
      <w:pStyle w:val="En-tte"/>
      <w:jc w:val="center"/>
    </w:pPr>
  </w:p>
  <w:p w14:paraId="21273208" w14:textId="77777777" w:rsidR="00FA658A" w:rsidRDefault="00D716C8" w:rsidP="00D267F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660F04"/>
    <w:multiLevelType w:val="multilevel"/>
    <w:tmpl w:val="73142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BB1725"/>
    <w:multiLevelType w:val="multilevel"/>
    <w:tmpl w:val="4E5C8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E84A9B"/>
    <w:multiLevelType w:val="hybridMultilevel"/>
    <w:tmpl w:val="9B28D2F2"/>
    <w:lvl w:ilvl="0" w:tplc="CEE6F0D4">
      <w:start w:val="5"/>
      <w:numFmt w:val="bullet"/>
      <w:lvlText w:val=""/>
      <w:lvlJc w:val="left"/>
      <w:pPr>
        <w:ind w:left="720" w:hanging="360"/>
      </w:pPr>
      <w:rPr>
        <w:rFonts w:ascii="Symbol" w:eastAsia="Times New Roman" w:hAnsi="Symbol" w:cs="Times New Roman" w:hint="default"/>
        <w:color w:val="auto"/>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25296416">
    <w:abstractNumId w:val="2"/>
  </w:num>
  <w:num w:numId="2" w16cid:durableId="1820536122">
    <w:abstractNumId w:val="0"/>
  </w:num>
  <w:num w:numId="3" w16cid:durableId="88849817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rélie Emond">
    <w15:presenceInfo w15:providerId="AD" w15:userId="S::aurelie.emond@vachebleue.com::c8cdebf8-90b4-4b1d-a76c-dd463061f385"/>
  </w15:person>
  <w15:person w15:author="Josefien De Bock">
    <w15:presenceInfo w15:providerId="Windows Live" w15:userId="7696b1da4ad1c110"/>
  </w15:person>
  <w15:person w15:author="Yana Huremovic">
    <w15:presenceInfo w15:providerId="AD" w15:userId="S::yana.huremovic@yapado.com::296cdbfa-a095-4564-992f-47de50e431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50C"/>
    <w:rsid w:val="000C6CA3"/>
    <w:rsid w:val="002738ED"/>
    <w:rsid w:val="0044489F"/>
    <w:rsid w:val="004A3068"/>
    <w:rsid w:val="005B6D01"/>
    <w:rsid w:val="00844AF5"/>
    <w:rsid w:val="008A1BD4"/>
    <w:rsid w:val="008B1F89"/>
    <w:rsid w:val="0091443F"/>
    <w:rsid w:val="00973B86"/>
    <w:rsid w:val="00AD66BE"/>
    <w:rsid w:val="00B17470"/>
    <w:rsid w:val="00B36DEE"/>
    <w:rsid w:val="00D4050C"/>
    <w:rsid w:val="00D716C8"/>
    <w:rsid w:val="00DC7852"/>
    <w:rsid w:val="00FA6B6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871FC"/>
  <w15:chartTrackingRefBased/>
  <w15:docId w15:val="{B8C7E47B-1B07-486F-8463-A01099FA5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50C"/>
    <w:pPr>
      <w:spacing w:after="0" w:line="240" w:lineRule="auto"/>
    </w:pPr>
    <w:rPr>
      <w:rFonts w:ascii="Calibri" w:hAnsi="Calibri" w:cs="Calibri"/>
      <w:lang w:val="en-US"/>
    </w:rPr>
  </w:style>
  <w:style w:type="paragraph" w:styleId="Titre4">
    <w:name w:val="heading 4"/>
    <w:basedOn w:val="Normal"/>
    <w:next w:val="Normal"/>
    <w:link w:val="Titre4Car"/>
    <w:uiPriority w:val="9"/>
    <w:semiHidden/>
    <w:unhideWhenUsed/>
    <w:qFormat/>
    <w:rsid w:val="00D4050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uiPriority w:val="9"/>
    <w:semiHidden/>
    <w:rsid w:val="00D4050C"/>
    <w:rPr>
      <w:rFonts w:asciiTheme="majorHAnsi" w:eastAsiaTheme="majorEastAsia" w:hAnsiTheme="majorHAnsi" w:cstheme="majorBidi"/>
      <w:i/>
      <w:iCs/>
      <w:color w:val="2F5496" w:themeColor="accent1" w:themeShade="BF"/>
      <w:lang w:val="en-US"/>
    </w:rPr>
  </w:style>
  <w:style w:type="paragraph" w:styleId="NormalWeb">
    <w:name w:val="Normal (Web)"/>
    <w:basedOn w:val="Normal"/>
    <w:uiPriority w:val="99"/>
    <w:unhideWhenUsed/>
    <w:rsid w:val="00D4050C"/>
    <w:pPr>
      <w:spacing w:before="100" w:beforeAutospacing="1" w:after="100" w:afterAutospacing="1"/>
    </w:pPr>
    <w:rPr>
      <w:rFonts w:ascii="Times New Roman" w:eastAsia="Times New Roman" w:hAnsi="Times New Roman" w:cs="Times New Roman"/>
      <w:sz w:val="24"/>
      <w:szCs w:val="24"/>
      <w:lang w:val="nl-BE"/>
    </w:rPr>
  </w:style>
  <w:style w:type="paragraph" w:styleId="En-tte">
    <w:name w:val="header"/>
    <w:basedOn w:val="Normal"/>
    <w:link w:val="En-tteCar"/>
    <w:uiPriority w:val="99"/>
    <w:unhideWhenUsed/>
    <w:rsid w:val="00D4050C"/>
    <w:pPr>
      <w:tabs>
        <w:tab w:val="center" w:pos="4680"/>
        <w:tab w:val="right" w:pos="9360"/>
      </w:tabs>
    </w:pPr>
    <w:rPr>
      <w:rFonts w:asciiTheme="minorHAnsi" w:hAnsiTheme="minorHAnsi" w:cstheme="minorBidi"/>
      <w:lang w:val="nl-BE"/>
    </w:rPr>
  </w:style>
  <w:style w:type="character" w:customStyle="1" w:styleId="En-tteCar">
    <w:name w:val="En-tête Car"/>
    <w:basedOn w:val="Policepardfaut"/>
    <w:link w:val="En-tte"/>
    <w:uiPriority w:val="99"/>
    <w:rsid w:val="00D4050C"/>
    <w:rPr>
      <w:lang w:val="nl-BE"/>
    </w:rPr>
  </w:style>
  <w:style w:type="paragraph" w:styleId="Pieddepage">
    <w:name w:val="footer"/>
    <w:basedOn w:val="Normal"/>
    <w:link w:val="PieddepageCar"/>
    <w:uiPriority w:val="99"/>
    <w:unhideWhenUsed/>
    <w:rsid w:val="00D4050C"/>
    <w:pPr>
      <w:tabs>
        <w:tab w:val="center" w:pos="4680"/>
        <w:tab w:val="right" w:pos="9360"/>
      </w:tabs>
    </w:pPr>
    <w:rPr>
      <w:rFonts w:asciiTheme="minorHAnsi" w:hAnsiTheme="minorHAnsi" w:cstheme="minorBidi"/>
      <w:lang w:val="nl-BE"/>
    </w:rPr>
  </w:style>
  <w:style w:type="character" w:customStyle="1" w:styleId="PieddepageCar">
    <w:name w:val="Pied de page Car"/>
    <w:basedOn w:val="Policepardfaut"/>
    <w:link w:val="Pieddepage"/>
    <w:uiPriority w:val="99"/>
    <w:rsid w:val="00D4050C"/>
    <w:rPr>
      <w:lang w:val="nl-BE"/>
    </w:rPr>
  </w:style>
  <w:style w:type="character" w:styleId="Marquedecommentaire">
    <w:name w:val="annotation reference"/>
    <w:basedOn w:val="Policepardfaut"/>
    <w:uiPriority w:val="99"/>
    <w:semiHidden/>
    <w:unhideWhenUsed/>
    <w:rsid w:val="00D4050C"/>
    <w:rPr>
      <w:sz w:val="16"/>
      <w:szCs w:val="16"/>
    </w:rPr>
  </w:style>
  <w:style w:type="paragraph" w:styleId="Commentaire">
    <w:name w:val="annotation text"/>
    <w:basedOn w:val="Normal"/>
    <w:link w:val="CommentaireCar"/>
    <w:uiPriority w:val="99"/>
    <w:unhideWhenUsed/>
    <w:rsid w:val="00D4050C"/>
    <w:pPr>
      <w:spacing w:after="160"/>
    </w:pPr>
    <w:rPr>
      <w:rFonts w:asciiTheme="minorHAnsi" w:hAnsiTheme="minorHAnsi" w:cstheme="minorBidi"/>
      <w:sz w:val="20"/>
      <w:szCs w:val="20"/>
      <w:lang w:val="nl-BE"/>
    </w:rPr>
  </w:style>
  <w:style w:type="character" w:customStyle="1" w:styleId="CommentaireCar">
    <w:name w:val="Commentaire Car"/>
    <w:basedOn w:val="Policepardfaut"/>
    <w:link w:val="Commentaire"/>
    <w:uiPriority w:val="99"/>
    <w:rsid w:val="00D4050C"/>
    <w:rPr>
      <w:sz w:val="20"/>
      <w:szCs w:val="20"/>
      <w:lang w:val="nl-BE"/>
    </w:rPr>
  </w:style>
  <w:style w:type="character" w:styleId="lev">
    <w:name w:val="Strong"/>
    <w:basedOn w:val="Policepardfaut"/>
    <w:uiPriority w:val="22"/>
    <w:qFormat/>
    <w:rsid w:val="00D4050C"/>
    <w:rPr>
      <w:b/>
      <w:bCs/>
    </w:rPr>
  </w:style>
  <w:style w:type="paragraph" w:customStyle="1" w:styleId="has-h-4-font-size">
    <w:name w:val="has-h-4-font-size"/>
    <w:basedOn w:val="Normal"/>
    <w:rsid w:val="00D4050C"/>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menu-item">
    <w:name w:val="menu-item"/>
    <w:basedOn w:val="Normal"/>
    <w:rsid w:val="00D4050C"/>
    <w:pPr>
      <w:spacing w:before="100" w:beforeAutospacing="1" w:after="100" w:afterAutospacing="1"/>
    </w:pPr>
    <w:rPr>
      <w:rFonts w:ascii="Times New Roman" w:eastAsia="Times New Roman" w:hAnsi="Times New Roman" w:cs="Times New Roman"/>
      <w:sz w:val="24"/>
      <w:szCs w:val="24"/>
      <w:lang w:eastAsia="en-GB"/>
    </w:rPr>
  </w:style>
  <w:style w:type="paragraph" w:styleId="Objetducommentaire">
    <w:name w:val="annotation subject"/>
    <w:basedOn w:val="Commentaire"/>
    <w:next w:val="Commentaire"/>
    <w:link w:val="ObjetducommentaireCar"/>
    <w:uiPriority w:val="99"/>
    <w:semiHidden/>
    <w:unhideWhenUsed/>
    <w:rsid w:val="0044489F"/>
    <w:pPr>
      <w:spacing w:after="0"/>
    </w:pPr>
    <w:rPr>
      <w:rFonts w:ascii="Calibri" w:hAnsi="Calibri" w:cs="Calibri"/>
      <w:b/>
      <w:bCs/>
      <w:lang w:val="en-US"/>
    </w:rPr>
  </w:style>
  <w:style w:type="character" w:customStyle="1" w:styleId="ObjetducommentaireCar">
    <w:name w:val="Objet du commentaire Car"/>
    <w:basedOn w:val="CommentaireCar"/>
    <w:link w:val="Objetducommentaire"/>
    <w:uiPriority w:val="99"/>
    <w:semiHidden/>
    <w:rsid w:val="0044489F"/>
    <w:rPr>
      <w:rFonts w:ascii="Calibri" w:hAnsi="Calibri" w:cs="Calibri"/>
      <w:b/>
      <w:bCs/>
      <w:sz w:val="20"/>
      <w:szCs w:val="20"/>
      <w:lang w:val="en-US"/>
    </w:rPr>
  </w:style>
  <w:style w:type="paragraph" w:styleId="Rvision">
    <w:name w:val="Revision"/>
    <w:hidden/>
    <w:uiPriority w:val="99"/>
    <w:semiHidden/>
    <w:rsid w:val="0091443F"/>
    <w:pPr>
      <w:spacing w:after="0" w:line="240" w:lineRule="auto"/>
    </w:pPr>
    <w:rPr>
      <w:rFonts w:ascii="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1004</Words>
  <Characters>5525</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Emond</dc:creator>
  <cp:keywords/>
  <dc:description/>
  <cp:lastModifiedBy>Aurélie Emond</cp:lastModifiedBy>
  <cp:revision>7</cp:revision>
  <dcterms:created xsi:type="dcterms:W3CDTF">2023-01-24T15:44:00Z</dcterms:created>
  <dcterms:modified xsi:type="dcterms:W3CDTF">2023-01-24T15:53:00Z</dcterms:modified>
</cp:coreProperties>
</file>